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E73" w:rsidRPr="006479DF" w:rsidRDefault="00B33E73" w:rsidP="00B33E73">
      <w:pPr>
        <w:rPr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6704" behindDoc="1" locked="0" layoutInCell="1" allowOverlap="1" wp14:anchorId="456F7EA6" wp14:editId="615A8E3B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>
        <w:rPr>
          <w:noProof/>
          <w:sz w:val="20"/>
          <w:szCs w:val="20"/>
        </w:rPr>
        <w:drawing>
          <wp:anchor distT="0" distB="0" distL="114300" distR="114300" simplePos="0" relativeHeight="251655680" behindDoc="0" locked="0" layoutInCell="1" allowOverlap="1" wp14:anchorId="6A0F44CC" wp14:editId="66CF3E5E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noProof/>
          <w:sz w:val="20"/>
          <w:szCs w:val="20"/>
        </w:rPr>
        <w:drawing>
          <wp:anchor distT="0" distB="0" distL="114300" distR="114300" simplePos="0" relativeHeight="251654656" behindDoc="0" locked="1" layoutInCell="1" allowOverlap="1" wp14:anchorId="37988A72" wp14:editId="7203F946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8" name="Obrázok 8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>
        <w:rPr>
          <w:sz w:val="20"/>
          <w:szCs w:val="20"/>
        </w:rPr>
        <w:t xml:space="preserve">   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     </w:t>
      </w:r>
    </w:p>
    <w:p w:rsidR="00B33E73" w:rsidRPr="006479DF" w:rsidRDefault="00B33E73" w:rsidP="00B33E73">
      <w:pPr>
        <w:jc w:val="center"/>
        <w:rPr>
          <w:sz w:val="20"/>
          <w:szCs w:val="20"/>
        </w:rPr>
      </w:pPr>
    </w:p>
    <w:p w:rsidR="00B33E73" w:rsidRDefault="00B33E73" w:rsidP="00B33E73">
      <w:pPr>
        <w:jc w:val="center"/>
        <w:rPr>
          <w:b/>
          <w:sz w:val="20"/>
          <w:szCs w:val="20"/>
        </w:rPr>
      </w:pPr>
    </w:p>
    <w:p w:rsidR="00B33E73" w:rsidRDefault="00B33E73" w:rsidP="00B33E73">
      <w:pPr>
        <w:jc w:val="center"/>
        <w:rPr>
          <w:b/>
          <w:sz w:val="20"/>
          <w:szCs w:val="20"/>
        </w:rPr>
      </w:pPr>
    </w:p>
    <w:p w:rsidR="00B33E73" w:rsidRDefault="00B33E73" w:rsidP="00B33E73">
      <w:pPr>
        <w:jc w:val="center"/>
        <w:rPr>
          <w:b/>
          <w:sz w:val="20"/>
          <w:szCs w:val="20"/>
        </w:rPr>
      </w:pPr>
    </w:p>
    <w:p w:rsidR="00B33E73" w:rsidRPr="006479DF" w:rsidRDefault="00B33E73" w:rsidP="00B33E73">
      <w:pPr>
        <w:jc w:val="center"/>
        <w:rPr>
          <w:b/>
          <w:sz w:val="20"/>
          <w:szCs w:val="20"/>
        </w:rPr>
      </w:pPr>
    </w:p>
    <w:p w:rsidR="00B33E73" w:rsidRDefault="00B33E73" w:rsidP="00B33E73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2881A9607C4E4B188DFA1CBD1DFC630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7C2CEB">
            <w:rPr>
              <w:b/>
              <w:sz w:val="40"/>
              <w:szCs w:val="20"/>
            </w:rPr>
            <w:t>25</w:t>
          </w:r>
        </w:sdtContent>
      </w:sdt>
    </w:p>
    <w:p w:rsidR="00B33E73" w:rsidRPr="00C6439D" w:rsidRDefault="00B33E73" w:rsidP="00B33E73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44E906ECEAEA4FC8881DCAAE0ED01AB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1" w:author="CKO" w:date="2015-03-09T09:51:00Z">
            <w:r w:rsidR="007C2CEB" w:rsidDel="00E73BFD">
              <w:rPr>
                <w:b/>
                <w:sz w:val="32"/>
                <w:szCs w:val="32"/>
              </w:rPr>
              <w:delText>1</w:delText>
            </w:r>
          </w:del>
          <w:ins w:id="2" w:author="CKO" w:date="2015-03-09T09:51:00Z">
            <w:r w:rsidR="00E73BFD">
              <w:rPr>
                <w:b/>
                <w:sz w:val="32"/>
                <w:szCs w:val="32"/>
              </w:rPr>
              <w:t>2</w:t>
            </w:r>
          </w:ins>
        </w:sdtContent>
      </w:sdt>
    </w:p>
    <w:p w:rsidR="00B33E73" w:rsidRDefault="00B33E73" w:rsidP="00B33E73">
      <w:pPr>
        <w:jc w:val="center"/>
        <w:rPr>
          <w:b/>
          <w:sz w:val="20"/>
          <w:szCs w:val="20"/>
        </w:rPr>
      </w:pPr>
    </w:p>
    <w:p w:rsidR="00B33E73" w:rsidRPr="006479DF" w:rsidRDefault="00B33E73" w:rsidP="00B33E73">
      <w:pPr>
        <w:jc w:val="center"/>
        <w:rPr>
          <w:b/>
          <w:sz w:val="20"/>
          <w:szCs w:val="20"/>
        </w:rPr>
      </w:pPr>
    </w:p>
    <w:p w:rsidR="00B33E73" w:rsidRPr="009836CF" w:rsidRDefault="00B33E73" w:rsidP="00B33E73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B33E73" w:rsidRDefault="00B33E73" w:rsidP="00B33E73">
      <w:pPr>
        <w:rPr>
          <w:sz w:val="20"/>
          <w:szCs w:val="20"/>
        </w:rPr>
      </w:pPr>
    </w:p>
    <w:p w:rsidR="00B33E73" w:rsidRPr="006479DF" w:rsidRDefault="00B33E73" w:rsidP="00B33E73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B33E73" w:rsidRPr="009836CF" w:rsidTr="00DC01CF">
        <w:tc>
          <w:tcPr>
            <w:tcW w:w="2268" w:type="dxa"/>
            <w:shd w:val="clear" w:color="auto" w:fill="B2A1C7" w:themeFill="accent4" w:themeFillTint="99"/>
          </w:tcPr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</w:p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</w:p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B33E73" w:rsidRPr="00B33E73" w:rsidRDefault="00B33E73" w:rsidP="00DC01CF">
            <w:pPr>
              <w:jc w:val="both"/>
            </w:pPr>
            <w:r w:rsidRPr="00B33E73">
              <w:t>Monitorovacia správa projektu</w:t>
            </w:r>
          </w:p>
        </w:tc>
      </w:tr>
      <w:tr w:rsidR="00B33E73" w:rsidRPr="009836CF" w:rsidTr="00DC01CF">
        <w:tc>
          <w:tcPr>
            <w:tcW w:w="2268" w:type="dxa"/>
            <w:shd w:val="clear" w:color="auto" w:fill="B2A1C7" w:themeFill="accent4" w:themeFillTint="99"/>
          </w:tcPr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</w:p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B33E73" w:rsidRPr="00B33E73" w:rsidRDefault="00B33E73" w:rsidP="00B33E73">
            <w:pPr>
              <w:jc w:val="both"/>
            </w:pPr>
            <w:r w:rsidRPr="00B33E73">
              <w:t>Riadiace orgány</w:t>
            </w:r>
          </w:p>
          <w:p w:rsidR="00B33E73" w:rsidRPr="00B33E73" w:rsidRDefault="00B33E73" w:rsidP="00B33E73">
            <w:pPr>
              <w:jc w:val="both"/>
            </w:pPr>
            <w:r w:rsidRPr="00B33E73">
              <w:t>Sprostredkovateľské orgány</w:t>
            </w:r>
          </w:p>
        </w:tc>
      </w:tr>
      <w:tr w:rsidR="00B33E73" w:rsidRPr="009836CF" w:rsidTr="00DC01CF">
        <w:tc>
          <w:tcPr>
            <w:tcW w:w="2268" w:type="dxa"/>
            <w:shd w:val="clear" w:color="auto" w:fill="B2A1C7" w:themeFill="accent4" w:themeFillTint="99"/>
          </w:tcPr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</w:p>
          <w:p w:rsidR="00B33E73" w:rsidRDefault="00B33E73" w:rsidP="00DC01CF">
            <w:pPr>
              <w:rPr>
                <w:b/>
                <w:sz w:val="26"/>
                <w:szCs w:val="26"/>
              </w:rPr>
            </w:pPr>
          </w:p>
          <w:p w:rsidR="00B33E73" w:rsidRDefault="00B33E73" w:rsidP="00DC01CF">
            <w:pPr>
              <w:rPr>
                <w:b/>
                <w:sz w:val="26"/>
                <w:szCs w:val="26"/>
              </w:rPr>
            </w:pPr>
          </w:p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</w:p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B33E73" w:rsidRPr="00B33E73" w:rsidRDefault="00B33E73" w:rsidP="00DC01CF">
            <w:pPr>
              <w:jc w:val="both"/>
            </w:pPr>
            <w:r w:rsidRPr="00B33E73">
              <w:t>Certifikačný orgán</w:t>
            </w:r>
          </w:p>
          <w:p w:rsidR="00B33E73" w:rsidRPr="00B33E73" w:rsidRDefault="00B33E73" w:rsidP="00DC01CF">
            <w:pPr>
              <w:jc w:val="both"/>
            </w:pPr>
            <w:r w:rsidRPr="00B33E73">
              <w:t>Orgán auditu</w:t>
            </w:r>
          </w:p>
          <w:p w:rsidR="00B33E73" w:rsidRPr="00B33E73" w:rsidRDefault="00B33E73" w:rsidP="00DC01CF">
            <w:pPr>
              <w:jc w:val="both"/>
            </w:pPr>
            <w:r w:rsidRPr="00B33E73">
              <w:t>Gestori horizontálnych princípov</w:t>
            </w:r>
          </w:p>
        </w:tc>
      </w:tr>
      <w:tr w:rsidR="00B33E73" w:rsidRPr="009836CF" w:rsidTr="00DC01CF">
        <w:tc>
          <w:tcPr>
            <w:tcW w:w="2268" w:type="dxa"/>
            <w:shd w:val="clear" w:color="auto" w:fill="B2A1C7" w:themeFill="accent4" w:themeFillTint="99"/>
          </w:tcPr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B33E73" w:rsidRPr="003B0DFE" w:rsidRDefault="00B33E73" w:rsidP="00DC01CF">
            <w:pPr>
              <w:rPr>
                <w:b/>
                <w:sz w:val="16"/>
                <w:szCs w:val="20"/>
              </w:rPr>
            </w:pPr>
          </w:p>
          <w:p w:rsidR="00B33E73" w:rsidRDefault="00B33E73" w:rsidP="00DC01CF">
            <w:pPr>
              <w:rPr>
                <w:b/>
                <w:sz w:val="16"/>
                <w:szCs w:val="20"/>
              </w:rPr>
            </w:pPr>
          </w:p>
          <w:p w:rsidR="00B33E73" w:rsidRDefault="00B33E73" w:rsidP="00DC01CF">
            <w:pPr>
              <w:rPr>
                <w:b/>
                <w:sz w:val="16"/>
                <w:szCs w:val="20"/>
              </w:rPr>
            </w:pPr>
          </w:p>
          <w:p w:rsidR="00B33E73" w:rsidRDefault="00B33E73" w:rsidP="00DC01CF">
            <w:pPr>
              <w:rPr>
                <w:b/>
                <w:sz w:val="16"/>
                <w:szCs w:val="20"/>
              </w:rPr>
            </w:pPr>
          </w:p>
          <w:p w:rsidR="00B33E73" w:rsidRPr="003B0DFE" w:rsidRDefault="00B33E73" w:rsidP="00DC01CF">
            <w:pPr>
              <w:rPr>
                <w:b/>
                <w:sz w:val="16"/>
                <w:szCs w:val="20"/>
              </w:rPr>
            </w:pPr>
          </w:p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B33E73" w:rsidRPr="00B33E73" w:rsidRDefault="00B33E73" w:rsidP="00DC01CF">
            <w:pPr>
              <w:jc w:val="both"/>
              <w:rPr>
                <w:szCs w:val="20"/>
              </w:rPr>
            </w:pPr>
            <w:r w:rsidRPr="00B33E73">
              <w:rPr>
                <w:szCs w:val="20"/>
              </w:rPr>
              <w:t>Centrálny koordinačný orgán</w:t>
            </w:r>
          </w:p>
          <w:p w:rsidR="00B33E73" w:rsidRPr="00B33E73" w:rsidRDefault="00B33E73" w:rsidP="00DC01CF">
            <w:pPr>
              <w:jc w:val="both"/>
              <w:rPr>
                <w:szCs w:val="20"/>
              </w:rPr>
            </w:pPr>
            <w:r w:rsidRPr="00B33E73">
              <w:rPr>
                <w:szCs w:val="20"/>
              </w:rPr>
              <w:t>Úrad vlády SR</w:t>
            </w:r>
          </w:p>
          <w:p w:rsidR="00B33E73" w:rsidRPr="00B33E73" w:rsidRDefault="00B33E73" w:rsidP="00DC01CF">
            <w:pPr>
              <w:jc w:val="both"/>
              <w:rPr>
                <w:szCs w:val="20"/>
              </w:rPr>
            </w:pPr>
            <w:r w:rsidRPr="00B33E73">
              <w:rPr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B33E73" w:rsidRPr="009836CF" w:rsidTr="00DC01CF">
        <w:tc>
          <w:tcPr>
            <w:tcW w:w="2268" w:type="dxa"/>
            <w:shd w:val="clear" w:color="auto" w:fill="B2A1C7" w:themeFill="accent4" w:themeFillTint="99"/>
          </w:tcPr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B33E73" w:rsidRDefault="00B33E73" w:rsidP="00DC01CF">
            <w:pPr>
              <w:rPr>
                <w:b/>
                <w:sz w:val="16"/>
                <w:szCs w:val="16"/>
              </w:rPr>
            </w:pPr>
          </w:p>
          <w:p w:rsidR="00B33E73" w:rsidRDefault="00B33E73" w:rsidP="00DC01CF">
            <w:pPr>
              <w:rPr>
                <w:b/>
                <w:sz w:val="16"/>
                <w:szCs w:val="16"/>
              </w:rPr>
            </w:pPr>
          </w:p>
          <w:p w:rsidR="00B33E73" w:rsidRDefault="00B33E73" w:rsidP="00DC01CF">
            <w:pPr>
              <w:rPr>
                <w:b/>
                <w:sz w:val="16"/>
                <w:szCs w:val="16"/>
              </w:rPr>
            </w:pPr>
          </w:p>
          <w:p w:rsidR="00B33E73" w:rsidRDefault="00B33E73" w:rsidP="00DC01CF">
            <w:pPr>
              <w:rPr>
                <w:b/>
                <w:sz w:val="16"/>
                <w:szCs w:val="16"/>
              </w:rPr>
            </w:pPr>
          </w:p>
          <w:p w:rsidR="00B33E73" w:rsidRPr="003B0DFE" w:rsidRDefault="00B33E73" w:rsidP="00DC01CF">
            <w:pPr>
              <w:rPr>
                <w:b/>
                <w:sz w:val="16"/>
                <w:szCs w:val="16"/>
              </w:rPr>
            </w:pPr>
          </w:p>
          <w:p w:rsidR="00B33E73" w:rsidRPr="003B0DFE" w:rsidRDefault="00B33E73" w:rsidP="00DC01C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placeholder>
              <w:docPart w:val="965D4EA4DA2B44109D58AB5257E3795E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B33E73" w:rsidRPr="00B33E73" w:rsidRDefault="00B33E73" w:rsidP="00DC01CF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 xml:space="preserve">Vzor je pre subjekty, ktorým je určený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B33E73" w:rsidRPr="009836CF" w:rsidTr="00DC01CF">
        <w:tc>
          <w:tcPr>
            <w:tcW w:w="2268" w:type="dxa"/>
            <w:shd w:val="clear" w:color="auto" w:fill="B2A1C7" w:themeFill="accent4" w:themeFillTint="99"/>
          </w:tcPr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B33E73" w:rsidRDefault="00B33E73" w:rsidP="00DC01CF">
            <w:pPr>
              <w:rPr>
                <w:b/>
                <w:sz w:val="26"/>
                <w:szCs w:val="26"/>
              </w:rPr>
            </w:pPr>
          </w:p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EB6DF51DFB05441ABB77207B678EE1E2"/>
            </w:placeholder>
            <w:date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B33E73" w:rsidRPr="00B33E73" w:rsidRDefault="00E73BFD" w:rsidP="00EE2F45">
                <w:pPr>
                  <w:jc w:val="both"/>
                  <w:rPr>
                    <w:szCs w:val="20"/>
                  </w:rPr>
                </w:pPr>
                <w:del w:id="3" w:author="CKO" w:date="2015-03-09T09:51:00Z">
                  <w:r w:rsidDel="00E73BFD">
                    <w:rPr>
                      <w:szCs w:val="20"/>
                    </w:rPr>
                    <w:delText>05.02.</w:delText>
                  </w:r>
                </w:del>
                <w:ins w:id="4" w:author="CKO" w:date="2015-07-16T15:35:00Z">
                  <w:r w:rsidR="00EE2F45" w:rsidDel="00E73BFD">
                    <w:rPr>
                      <w:szCs w:val="20"/>
                    </w:rPr>
                    <w:t xml:space="preserve"> </w:t>
                  </w:r>
                </w:ins>
                <w:del w:id="5" w:author="CKO" w:date="2015-03-09T09:51:00Z">
                  <w:r w:rsidDel="00E73BFD">
                    <w:rPr>
                      <w:szCs w:val="20"/>
                    </w:rPr>
                    <w:delText>2015</w:delText>
                  </w:r>
                </w:del>
              </w:p>
            </w:tc>
          </w:sdtContent>
        </w:sdt>
      </w:tr>
      <w:tr w:rsidR="00B33E73" w:rsidRPr="009836CF" w:rsidTr="00DC01CF">
        <w:tc>
          <w:tcPr>
            <w:tcW w:w="2268" w:type="dxa"/>
            <w:shd w:val="clear" w:color="auto" w:fill="B2A1C7" w:themeFill="accent4" w:themeFillTint="99"/>
          </w:tcPr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B33E73" w:rsidRDefault="00B33E73" w:rsidP="00DC01CF">
            <w:pPr>
              <w:rPr>
                <w:b/>
                <w:sz w:val="26"/>
                <w:szCs w:val="26"/>
              </w:rPr>
            </w:pPr>
          </w:p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1E0E7318BC3546C1B8647D0B8677A9BD"/>
            </w:placeholder>
            <w:date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B33E73" w:rsidRPr="00B33E73" w:rsidRDefault="0000003B" w:rsidP="00EE2F45">
                <w:pPr>
                  <w:jc w:val="both"/>
                  <w:rPr>
                    <w:szCs w:val="20"/>
                  </w:rPr>
                </w:pPr>
                <w:del w:id="6" w:author="CKO" w:date="2015-03-09T09:51:00Z">
                  <w:r w:rsidDel="00E73BFD">
                    <w:rPr>
                      <w:szCs w:val="20"/>
                    </w:rPr>
                    <w:delText>05.02.</w:delText>
                  </w:r>
                </w:del>
                <w:ins w:id="7" w:author="CKO" w:date="2015-07-16T15:35:00Z">
                  <w:r w:rsidR="00EE2F45" w:rsidDel="00E73BFD">
                    <w:rPr>
                      <w:szCs w:val="20"/>
                    </w:rPr>
                    <w:t xml:space="preserve"> </w:t>
                  </w:r>
                </w:ins>
                <w:del w:id="8" w:author="CKO" w:date="2015-03-09T09:51:00Z">
                  <w:r w:rsidDel="00E73BFD">
                    <w:rPr>
                      <w:szCs w:val="20"/>
                    </w:rPr>
                    <w:delText>2015</w:delText>
                  </w:r>
                </w:del>
              </w:p>
            </w:tc>
          </w:sdtContent>
        </w:sdt>
      </w:tr>
      <w:tr w:rsidR="00B33E73" w:rsidRPr="009836CF" w:rsidTr="00DC01CF">
        <w:tc>
          <w:tcPr>
            <w:tcW w:w="2268" w:type="dxa"/>
            <w:shd w:val="clear" w:color="auto" w:fill="B2A1C7" w:themeFill="accent4" w:themeFillTint="99"/>
          </w:tcPr>
          <w:p w:rsidR="00B33E73" w:rsidRPr="0084743A" w:rsidRDefault="00B33E73" w:rsidP="00DC01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B33E73" w:rsidRPr="00B33E73" w:rsidRDefault="00B33E73" w:rsidP="00DC01CF">
            <w:pPr>
              <w:jc w:val="both"/>
              <w:rPr>
                <w:szCs w:val="20"/>
              </w:rPr>
            </w:pPr>
            <w:r w:rsidRPr="00B33E73">
              <w:rPr>
                <w:szCs w:val="20"/>
              </w:rPr>
              <w:t>Ing. Igor Federič</w:t>
            </w:r>
          </w:p>
          <w:p w:rsidR="00B33E73" w:rsidRPr="00B33E73" w:rsidRDefault="00B33E73" w:rsidP="00DC01CF">
            <w:pPr>
              <w:jc w:val="both"/>
              <w:rPr>
                <w:szCs w:val="20"/>
              </w:rPr>
            </w:pPr>
            <w:r w:rsidRPr="00B33E73">
              <w:rPr>
                <w:szCs w:val="20"/>
              </w:rPr>
              <w:t>vedúci Úradu vlády SR</w:t>
            </w:r>
          </w:p>
        </w:tc>
      </w:tr>
    </w:tbl>
    <w:p w:rsidR="00B33E73" w:rsidRPr="00627EA3" w:rsidRDefault="00B33E73" w:rsidP="00B33E73"/>
    <w:p w:rsidR="00627EA3" w:rsidRPr="00627EA3" w:rsidRDefault="00627EA3" w:rsidP="006479DF"/>
    <w:p w:rsidR="00C31910" w:rsidRDefault="00C31910" w:rsidP="006479DF">
      <w:pPr>
        <w:sectPr w:rsidR="00C31910" w:rsidSect="009767EF">
          <w:headerReference w:type="default" r:id="rId12"/>
          <w:footerReference w:type="default" r:id="rId13"/>
          <w:head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9080A" w:rsidRPr="00F9080A" w:rsidTr="00F9080A">
        <w:tc>
          <w:tcPr>
            <w:tcW w:w="9212" w:type="dxa"/>
            <w:shd w:val="clear" w:color="auto" w:fill="B2A1C7" w:themeFill="accent4" w:themeFillTint="99"/>
          </w:tcPr>
          <w:p w:rsidR="00F9080A" w:rsidRPr="00F9080A" w:rsidRDefault="00F9080A" w:rsidP="009E63D0">
            <w:pPr>
              <w:pStyle w:val="Nzov"/>
              <w:rPr>
                <w:color w:val="auto"/>
                <w:sz w:val="20"/>
                <w:szCs w:val="20"/>
              </w:rPr>
            </w:pPr>
            <w:r>
              <w:rPr>
                <w:color w:val="auto"/>
              </w:rPr>
              <w:lastRenderedPageBreak/>
              <w:t>Monitorovacia správa projektu</w:t>
            </w:r>
            <w:r w:rsidR="00647B3D">
              <w:rPr>
                <w:rStyle w:val="Odkaznapoznmkupodiarou"/>
                <w:color w:val="auto"/>
              </w:rPr>
              <w:footnoteReference w:id="1"/>
            </w:r>
          </w:p>
        </w:tc>
      </w:tr>
    </w:tbl>
    <w:p w:rsidR="00282057" w:rsidRDefault="00282057" w:rsidP="00282057">
      <w:pPr>
        <w:rPr>
          <w:b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4361"/>
        <w:gridCol w:w="4851"/>
      </w:tblGrid>
      <w:tr w:rsidR="00841BF5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Typ monitorovacej správy</w:t>
            </w:r>
            <w:r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4851" w:type="dxa"/>
          </w:tcPr>
          <w:p w:rsidR="00841BF5" w:rsidRDefault="00726C75" w:rsidP="00726C75"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A06100">
              <w:rPr>
                <w:rFonts w:ascii="Arial Narrow" w:hAnsi="Arial Narrow"/>
              </w:rPr>
            </w:r>
            <w:r w:rsidR="00A06100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výročná           </w:t>
            </w:r>
            <w:r w:rsidRPr="00511497">
              <w:rPr>
                <w:rFonts w:ascii="Arial Narrow" w:hAnsi="Arial Narrow"/>
              </w:rPr>
              <w:t xml:space="preserve"> 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A06100">
              <w:rPr>
                <w:rFonts w:ascii="Arial Narrow" w:hAnsi="Arial Narrow"/>
              </w:rPr>
            </w:r>
            <w:r w:rsidR="00A06100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záverečná</w:t>
            </w:r>
          </w:p>
        </w:tc>
      </w:tr>
      <w:tr w:rsidR="00841BF5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Poradové číslo monitorovacej správy</w:t>
            </w:r>
            <w:r w:rsidR="001E2102"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4851" w:type="dxa"/>
          </w:tcPr>
          <w:p w:rsidR="00841BF5" w:rsidRDefault="00841BF5" w:rsidP="00BE5DFF"/>
        </w:tc>
      </w:tr>
      <w:tr w:rsidR="00841BF5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841BF5" w:rsidRPr="009357A3" w:rsidRDefault="007002B9" w:rsidP="00BE5DFF">
            <w:pPr>
              <w:rPr>
                <w:b/>
              </w:rPr>
            </w:pPr>
            <w:r>
              <w:rPr>
                <w:b/>
              </w:rPr>
              <w:t>Monitorované obdobie</w:t>
            </w:r>
            <w:r w:rsidR="00841BF5">
              <w:rPr>
                <w:rStyle w:val="Odkaznapoznmkupodiarou"/>
                <w:b/>
              </w:rPr>
              <w:footnoteReference w:id="4"/>
            </w:r>
            <w:r w:rsidR="00841BF5">
              <w:rPr>
                <w:b/>
              </w:rPr>
              <w:t xml:space="preserve"> </w:t>
            </w:r>
          </w:p>
        </w:tc>
        <w:tc>
          <w:tcPr>
            <w:tcW w:w="4851" w:type="dxa"/>
          </w:tcPr>
          <w:p w:rsidR="00841BF5" w:rsidRDefault="00841BF5" w:rsidP="00BE5DFF"/>
        </w:tc>
      </w:tr>
    </w:tbl>
    <w:p w:rsidR="00841BF5" w:rsidRDefault="00841BF5" w:rsidP="00841BF5"/>
    <w:p w:rsidR="00F9080A" w:rsidRDefault="00F9080A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:rsidR="00841BF5" w:rsidRPr="009E556C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t>Základné údaje o projekte</w:t>
            </w:r>
            <w:r>
              <w:rPr>
                <w:rStyle w:val="Odkaznapoznmkupodiarou"/>
                <w:b/>
                <w:sz w:val="28"/>
              </w:rPr>
              <w:footnoteReference w:id="5"/>
            </w:r>
          </w:p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Názov projektu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0534EE" w:rsidDel="00CA3A4E" w:rsidTr="00BE5DFF">
        <w:trPr>
          <w:del w:id="18" w:author="CKO" w:date="2015-04-23T16:47:00Z"/>
        </w:trPr>
        <w:tc>
          <w:tcPr>
            <w:tcW w:w="3369" w:type="dxa"/>
            <w:shd w:val="clear" w:color="auto" w:fill="D9D9D9" w:themeFill="background1" w:themeFillShade="D9"/>
          </w:tcPr>
          <w:p w:rsidR="000534EE" w:rsidRPr="009357A3" w:rsidDel="00CA3A4E" w:rsidRDefault="000534EE" w:rsidP="00BE5DFF">
            <w:pPr>
              <w:rPr>
                <w:del w:id="19" w:author="CKO" w:date="2015-04-23T16:47:00Z"/>
                <w:b/>
              </w:rPr>
            </w:pPr>
            <w:del w:id="20" w:author="CKO" w:date="2015-04-23T16:47:00Z">
              <w:r w:rsidDel="00CA3A4E">
                <w:rPr>
                  <w:b/>
                </w:rPr>
                <w:delText>Typ projektu</w:delText>
              </w:r>
              <w:r w:rsidDel="00CA3A4E">
                <w:rPr>
                  <w:rStyle w:val="Odkaznapoznmkupodiarou"/>
                  <w:b/>
                </w:rPr>
                <w:footnoteReference w:id="6"/>
              </w:r>
            </w:del>
          </w:p>
        </w:tc>
        <w:tc>
          <w:tcPr>
            <w:tcW w:w="5843" w:type="dxa"/>
          </w:tcPr>
          <w:p w:rsidR="000534EE" w:rsidDel="00CA3A4E" w:rsidRDefault="000534EE" w:rsidP="00BE5DFF">
            <w:pPr>
              <w:rPr>
                <w:del w:id="23" w:author="CKO" w:date="2015-04-23T16:47:00Z"/>
              </w:rPr>
            </w:pPr>
          </w:p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ITMS</w:t>
            </w:r>
            <w:ins w:id="24" w:author="CKO" w:date="2015-05-11T14:42:00Z">
              <w:r w:rsidR="005049D9">
                <w:rPr>
                  <w:b/>
                </w:rPr>
                <w:t>2014+</w:t>
              </w:r>
            </w:ins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Prijímateľ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Partner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4416F9" w:rsidP="00BE5DFF">
            <w:pPr>
              <w:rPr>
                <w:b/>
              </w:rPr>
            </w:pPr>
            <w:r>
              <w:rPr>
                <w:b/>
              </w:rPr>
              <w:t>Riadiaci o</w:t>
            </w:r>
            <w:r w:rsidR="00841BF5">
              <w:rPr>
                <w:b/>
              </w:rPr>
              <w:t>rgán</w:t>
            </w:r>
            <w:r w:rsidR="00E313FD">
              <w:rPr>
                <w:b/>
              </w:rPr>
              <w:t xml:space="preserve"> 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4416F9">
            <w:pPr>
              <w:rPr>
                <w:b/>
              </w:rPr>
            </w:pPr>
            <w:r>
              <w:rPr>
                <w:b/>
              </w:rPr>
              <w:t>S</w:t>
            </w:r>
            <w:r w:rsidR="004416F9">
              <w:rPr>
                <w:b/>
              </w:rPr>
              <w:t>prostredkovateľský orgán</w:t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9212" w:type="dxa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fondu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operačného</w:t>
            </w:r>
            <w:r w:rsidRPr="009357A3">
              <w:rPr>
                <w:b/>
              </w:rPr>
              <w:t xml:space="preserve"> program</w:t>
            </w:r>
            <w:r>
              <w:rPr>
                <w:b/>
              </w:rPr>
              <w:t>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p</w:t>
            </w:r>
            <w:r w:rsidRPr="009357A3">
              <w:rPr>
                <w:b/>
              </w:rPr>
              <w:t>rioritn</w:t>
            </w:r>
            <w:r w:rsidR="00C10DA8">
              <w:rPr>
                <w:b/>
              </w:rPr>
              <w:t>ej</w:t>
            </w:r>
            <w:r w:rsidRPr="009357A3">
              <w:rPr>
                <w:b/>
              </w:rPr>
              <w:t xml:space="preserve"> os</w:t>
            </w:r>
            <w:r w:rsidR="00C10DA8">
              <w:rPr>
                <w:b/>
              </w:rPr>
              <w:t>i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tematického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investičnej priority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špecifického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647B3D" w:rsidP="00647B3D">
            <w:pPr>
              <w:rPr>
                <w:b/>
              </w:rPr>
            </w:pPr>
            <w:r>
              <w:rPr>
                <w:b/>
              </w:rPr>
              <w:t>Názov o</w:t>
            </w:r>
            <w:r w:rsidR="00841BF5" w:rsidRPr="009357A3">
              <w:rPr>
                <w:b/>
              </w:rPr>
              <w:t>patreni</w:t>
            </w:r>
            <w:r>
              <w:rPr>
                <w:b/>
              </w:rPr>
              <w:t>a</w:t>
            </w:r>
            <w:r w:rsidR="002C211E">
              <w:rPr>
                <w:rStyle w:val="Odkaznapoznmkupodiarou"/>
                <w:b/>
              </w:rPr>
              <w:footnoteReference w:id="7"/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výzvy</w:t>
            </w:r>
            <w:r w:rsidR="002C211E">
              <w:rPr>
                <w:b/>
              </w:rPr>
              <w:t>/Vyzvania</w:t>
            </w:r>
            <w:r w:rsidRPr="009357A3">
              <w:rPr>
                <w:b/>
              </w:rPr>
              <w:t xml:space="preserve"> 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Schéma štátnej pomoci/</w:t>
            </w:r>
          </w:p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 xml:space="preserve">schéma </w:t>
            </w:r>
            <w:proofErr w:type="spellStart"/>
            <w:r w:rsidRPr="009357A3">
              <w:rPr>
                <w:b/>
              </w:rPr>
              <w:t>de</w:t>
            </w:r>
            <w:proofErr w:type="spellEnd"/>
            <w:r w:rsidRPr="009357A3">
              <w:rPr>
                <w:b/>
              </w:rPr>
              <w:t xml:space="preserve"> </w:t>
            </w:r>
            <w:proofErr w:type="spellStart"/>
            <w:r w:rsidRPr="009357A3">
              <w:rPr>
                <w:b/>
              </w:rPr>
              <w:t>minimis</w:t>
            </w:r>
            <w:proofErr w:type="spellEnd"/>
            <w:r>
              <w:rPr>
                <w:rStyle w:val="Odkaznapoznmkupodiarou"/>
                <w:b/>
              </w:rPr>
              <w:footnoteReference w:id="8"/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43"/>
        <w:gridCol w:w="6269"/>
      </w:tblGrid>
      <w:tr w:rsidR="00841BF5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:rsidR="00841BF5" w:rsidRPr="009E556C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t>Miesto realizácie projektu</w:t>
            </w:r>
            <w:r>
              <w:rPr>
                <w:rStyle w:val="Odkaznapoznmkupodiarou"/>
                <w:b/>
                <w:sz w:val="28"/>
              </w:rPr>
              <w:footnoteReference w:id="9"/>
            </w:r>
          </w:p>
        </w:tc>
      </w:tr>
      <w:tr w:rsidR="00647B3D" w:rsidTr="00BE5DFF">
        <w:tc>
          <w:tcPr>
            <w:tcW w:w="2943" w:type="dxa"/>
            <w:shd w:val="clear" w:color="auto" w:fill="D9D9D9" w:themeFill="background1" w:themeFillShade="D9"/>
          </w:tcPr>
          <w:p w:rsidR="00647B3D" w:rsidRPr="00F50992" w:rsidRDefault="00647B3D" w:rsidP="00BE5DFF">
            <w:pPr>
              <w:rPr>
                <w:b/>
              </w:rPr>
            </w:pPr>
            <w:r>
              <w:rPr>
                <w:b/>
              </w:rPr>
              <w:t>Štát</w:t>
            </w:r>
          </w:p>
        </w:tc>
        <w:tc>
          <w:tcPr>
            <w:tcW w:w="6269" w:type="dxa"/>
          </w:tcPr>
          <w:p w:rsidR="00647B3D" w:rsidRDefault="00647B3D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6E2C18">
            <w:pPr>
              <w:rPr>
                <w:b/>
              </w:rPr>
            </w:pPr>
            <w:r w:rsidRPr="00F50992">
              <w:rPr>
                <w:b/>
              </w:rPr>
              <w:t>Kategória regiónu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Región (NUTS 2)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Vyšší územný celok (NUTS 3)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lastRenderedPageBreak/>
              <w:t>Okres (LAU 1</w:t>
            </w:r>
            <w:r w:rsidRPr="00F50992">
              <w:rPr>
                <w:b/>
              </w:rPr>
              <w:t>)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Obec (LAU 2</w:t>
            </w:r>
            <w:r w:rsidRPr="00F50992">
              <w:rPr>
                <w:b/>
              </w:rPr>
              <w:t>)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Ulica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Číslo</w:t>
            </w:r>
          </w:p>
        </w:tc>
        <w:tc>
          <w:tcPr>
            <w:tcW w:w="6269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928"/>
        <w:gridCol w:w="4284"/>
      </w:tblGrid>
      <w:tr w:rsidR="00841BF5" w:rsidTr="00BE5DFF">
        <w:tc>
          <w:tcPr>
            <w:tcW w:w="4928" w:type="dxa"/>
            <w:shd w:val="clear" w:color="auto" w:fill="D9D9D9" w:themeFill="background1" w:themeFillShade="D9"/>
          </w:tcPr>
          <w:p w:rsidR="00841BF5" w:rsidRPr="00F50992" w:rsidRDefault="00647B3D" w:rsidP="00BE5DFF">
            <w:pPr>
              <w:rPr>
                <w:b/>
              </w:rPr>
            </w:pPr>
            <w:r>
              <w:rPr>
                <w:b/>
              </w:rPr>
              <w:t xml:space="preserve">Prínos projektu na integráciu </w:t>
            </w:r>
            <w:proofErr w:type="spellStart"/>
            <w:r>
              <w:rPr>
                <w:b/>
              </w:rPr>
              <w:t>marginalizovaných</w:t>
            </w:r>
            <w:proofErr w:type="spellEnd"/>
            <w:r>
              <w:rPr>
                <w:b/>
              </w:rPr>
              <w:t xml:space="preserve"> rómskych komunít</w:t>
            </w:r>
            <w:r>
              <w:rPr>
                <w:rStyle w:val="Odkaznapoznmkupodiarou"/>
                <w:b/>
              </w:rPr>
              <w:footnoteReference w:id="10"/>
            </w:r>
          </w:p>
        </w:tc>
        <w:tc>
          <w:tcPr>
            <w:tcW w:w="4284" w:type="dxa"/>
          </w:tcPr>
          <w:p w:rsidR="00841BF5" w:rsidRDefault="00841BF5" w:rsidP="00BE5DFF">
            <w:pPr>
              <w:jc w:val="center"/>
            </w:pPr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A06100">
              <w:rPr>
                <w:rFonts w:ascii="Arial Narrow" w:hAnsi="Arial Narrow"/>
              </w:rPr>
            </w:r>
            <w:r w:rsidR="00A06100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áno</w:t>
            </w:r>
            <w:r>
              <w:rPr>
                <w:rFonts w:ascii="Arial Narrow" w:hAnsi="Arial Narrow"/>
              </w:rPr>
              <w:t xml:space="preserve">           </w:t>
            </w:r>
            <w:r w:rsidRPr="00511497">
              <w:rPr>
                <w:rFonts w:ascii="Arial Narrow" w:hAnsi="Arial Narrow"/>
              </w:rPr>
              <w:t xml:space="preserve"> 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A06100">
              <w:rPr>
                <w:rFonts w:ascii="Arial Narrow" w:hAnsi="Arial Narrow"/>
              </w:rPr>
            </w:r>
            <w:r w:rsidR="00A06100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nie</w:t>
            </w:r>
          </w:p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841BF5" w:rsidRPr="00F92502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:rsidR="00841BF5" w:rsidRPr="009E556C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t>Príspevok k horizontálnym princípom</w:t>
            </w:r>
            <w:r w:rsidR="00C10DA8">
              <w:rPr>
                <w:rStyle w:val="Odkaznapoznmkupodiarou"/>
                <w:b/>
                <w:sz w:val="28"/>
              </w:rPr>
              <w:footnoteReference w:id="11"/>
            </w:r>
          </w:p>
        </w:tc>
      </w:tr>
      <w:tr w:rsidR="00841BF5" w:rsidTr="00BE5DFF">
        <w:tc>
          <w:tcPr>
            <w:tcW w:w="2660" w:type="dxa"/>
            <w:shd w:val="clear" w:color="auto" w:fill="D9D9D9" w:themeFill="background1" w:themeFillShade="D9"/>
          </w:tcPr>
          <w:p w:rsidR="00841BF5" w:rsidRPr="00F50992" w:rsidRDefault="00841BF5" w:rsidP="006E2C18">
            <w:pPr>
              <w:rPr>
                <w:b/>
              </w:rPr>
            </w:pPr>
            <w:r w:rsidRPr="00F50992">
              <w:rPr>
                <w:b/>
              </w:rPr>
              <w:t xml:space="preserve">HP Udržateľný rozvoj </w:t>
            </w:r>
          </w:p>
        </w:tc>
        <w:tc>
          <w:tcPr>
            <w:tcW w:w="6552" w:type="dxa"/>
          </w:tcPr>
          <w:p w:rsidR="00841BF5" w:rsidRDefault="00726C75" w:rsidP="00BE5DFF"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A06100">
              <w:rPr>
                <w:rFonts w:ascii="Arial Narrow" w:hAnsi="Arial Narrow"/>
              </w:rPr>
            </w:r>
            <w:r w:rsidR="00A06100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áno</w:t>
            </w:r>
            <w:r>
              <w:rPr>
                <w:rFonts w:ascii="Arial Narrow" w:hAnsi="Arial Narrow"/>
              </w:rPr>
              <w:t xml:space="preserve">           </w:t>
            </w:r>
            <w:r w:rsidRPr="00511497">
              <w:rPr>
                <w:rFonts w:ascii="Arial Narrow" w:hAnsi="Arial Narrow"/>
              </w:rPr>
              <w:t xml:space="preserve"> 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A06100">
              <w:rPr>
                <w:rFonts w:ascii="Arial Narrow" w:hAnsi="Arial Narrow"/>
              </w:rPr>
            </w:r>
            <w:r w:rsidR="00A06100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nie</w:t>
            </w:r>
          </w:p>
        </w:tc>
      </w:tr>
      <w:tr w:rsidR="006E2C18" w:rsidTr="00BE5DFF">
        <w:tc>
          <w:tcPr>
            <w:tcW w:w="2660" w:type="dxa"/>
            <w:shd w:val="clear" w:color="auto" w:fill="D9D9D9" w:themeFill="background1" w:themeFillShade="D9"/>
          </w:tcPr>
          <w:p w:rsidR="006E2C18" w:rsidRPr="00F50992" w:rsidRDefault="006E2C18" w:rsidP="00BE5DFF">
            <w:pPr>
              <w:rPr>
                <w:b/>
              </w:rPr>
            </w:pPr>
            <w:r>
              <w:rPr>
                <w:b/>
              </w:rPr>
              <w:t>Opatrenia a</w:t>
            </w:r>
            <w:r w:rsidR="00D8753F">
              <w:rPr>
                <w:b/>
              </w:rPr>
              <w:t> </w:t>
            </w:r>
            <w:r>
              <w:rPr>
                <w:b/>
              </w:rPr>
              <w:t>aktivity</w:t>
            </w:r>
            <w:r w:rsidR="00D8753F">
              <w:rPr>
                <w:b/>
              </w:rPr>
              <w:t xml:space="preserve"> prijaté na podporu udržateľného rozvoja</w:t>
            </w:r>
            <w:r>
              <w:rPr>
                <w:rStyle w:val="Odkaznapoznmkupodiarou"/>
                <w:b/>
              </w:rPr>
              <w:footnoteReference w:id="12"/>
            </w:r>
            <w:r>
              <w:rPr>
                <w:b/>
              </w:rPr>
              <w:t xml:space="preserve"> </w:t>
            </w:r>
          </w:p>
        </w:tc>
        <w:tc>
          <w:tcPr>
            <w:tcW w:w="6552" w:type="dxa"/>
          </w:tcPr>
          <w:p w:rsidR="006E2C18" w:rsidRPr="00511497" w:rsidRDefault="006E2C18" w:rsidP="00BE5DFF">
            <w:pPr>
              <w:rPr>
                <w:rFonts w:ascii="Arial Narrow" w:hAnsi="Arial Narrow"/>
              </w:rPr>
            </w:pPr>
          </w:p>
        </w:tc>
      </w:tr>
      <w:tr w:rsidR="00D8753F" w:rsidTr="00BE5DFF">
        <w:tc>
          <w:tcPr>
            <w:tcW w:w="2660" w:type="dxa"/>
            <w:shd w:val="clear" w:color="auto" w:fill="D9D9D9" w:themeFill="background1" w:themeFillShade="D9"/>
          </w:tcPr>
          <w:p w:rsidR="00D8753F" w:rsidRDefault="00D8753F" w:rsidP="00D8753F">
            <w:pPr>
              <w:rPr>
                <w:b/>
              </w:rPr>
            </w:pPr>
            <w:r w:rsidRPr="00913086">
              <w:rPr>
                <w:b/>
              </w:rPr>
              <w:t xml:space="preserve">Konkrétne výsledky, ktoré boli dosiahnuté v oblasti </w:t>
            </w:r>
            <w:r>
              <w:rPr>
                <w:b/>
              </w:rPr>
              <w:t>udržateľného rozvoja</w:t>
            </w:r>
          </w:p>
        </w:tc>
        <w:tc>
          <w:tcPr>
            <w:tcW w:w="6552" w:type="dxa"/>
          </w:tcPr>
          <w:p w:rsidR="00D8753F" w:rsidRPr="00511497" w:rsidRDefault="00D8753F" w:rsidP="00BE5DFF">
            <w:pPr>
              <w:rPr>
                <w:rFonts w:ascii="Arial Narrow" w:hAnsi="Arial Narrow"/>
              </w:rPr>
            </w:pPr>
          </w:p>
        </w:tc>
      </w:tr>
      <w:tr w:rsidR="00D8753F" w:rsidTr="00BE5DFF">
        <w:tc>
          <w:tcPr>
            <w:tcW w:w="9212" w:type="dxa"/>
            <w:gridSpan w:val="2"/>
            <w:shd w:val="clear" w:color="auto" w:fill="D9D9D9" w:themeFill="background1" w:themeFillShade="D9"/>
          </w:tcPr>
          <w:p w:rsidR="00D8753F" w:rsidRPr="00F50992" w:rsidRDefault="00D8753F" w:rsidP="00BE5DFF">
            <w:pPr>
              <w:rPr>
                <w:b/>
              </w:rPr>
            </w:pPr>
            <w:r w:rsidRPr="00F50992">
              <w:rPr>
                <w:b/>
              </w:rPr>
              <w:t>HP Podpora rovnosti mužov a žien a nediskriminácie</w:t>
            </w:r>
            <w:r>
              <w:rPr>
                <w:rStyle w:val="Odkaznapoznmkupodiarou"/>
                <w:b/>
              </w:rPr>
              <w:footnoteReference w:id="13"/>
            </w:r>
            <w:r>
              <w:rPr>
                <w:b/>
              </w:rPr>
              <w:t xml:space="preserve">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A06100">
              <w:rPr>
                <w:rFonts w:ascii="Arial Narrow" w:hAnsi="Arial Narrow"/>
              </w:rPr>
            </w:r>
            <w:r w:rsidR="00A06100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áno</w:t>
            </w:r>
            <w:r>
              <w:rPr>
                <w:rFonts w:ascii="Arial Narrow" w:hAnsi="Arial Narrow"/>
              </w:rPr>
              <w:t xml:space="preserve">           </w:t>
            </w:r>
            <w:r w:rsidRPr="00511497">
              <w:rPr>
                <w:rFonts w:ascii="Arial Narrow" w:hAnsi="Arial Narrow"/>
              </w:rPr>
              <w:t xml:space="preserve"> 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A06100">
              <w:rPr>
                <w:rFonts w:ascii="Arial Narrow" w:hAnsi="Arial Narrow"/>
              </w:rPr>
            </w:r>
            <w:r w:rsidR="00A06100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nie</w:t>
            </w:r>
          </w:p>
        </w:tc>
      </w:tr>
      <w:tr w:rsidR="00D8753F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913086" w:rsidRDefault="00D8753F" w:rsidP="00BE5DFF">
            <w:pPr>
              <w:rPr>
                <w:b/>
              </w:rPr>
            </w:pPr>
            <w:r w:rsidRPr="00913086">
              <w:rPr>
                <w:b/>
              </w:rPr>
              <w:t xml:space="preserve">Opatrenia a aktivity prijaté </w:t>
            </w:r>
            <w:r>
              <w:rPr>
                <w:b/>
              </w:rPr>
              <w:t>na</w:t>
            </w:r>
            <w:r w:rsidRPr="00913086">
              <w:rPr>
                <w:b/>
              </w:rPr>
              <w:t> podpor</w:t>
            </w:r>
            <w:r>
              <w:rPr>
                <w:b/>
              </w:rPr>
              <w:t>u</w:t>
            </w:r>
            <w:r w:rsidRPr="00913086">
              <w:rPr>
                <w:b/>
              </w:rPr>
              <w:t xml:space="preserve"> rovnosti mužov a žien</w:t>
            </w:r>
          </w:p>
        </w:tc>
        <w:tc>
          <w:tcPr>
            <w:tcW w:w="6552" w:type="dxa"/>
          </w:tcPr>
          <w:p w:rsidR="00D8753F" w:rsidRDefault="00D8753F" w:rsidP="00BE5DFF"/>
        </w:tc>
      </w:tr>
      <w:tr w:rsidR="00D8753F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913086" w:rsidRDefault="00D8753F" w:rsidP="00BE5DFF">
            <w:pPr>
              <w:rPr>
                <w:b/>
              </w:rPr>
            </w:pPr>
            <w:r w:rsidRPr="00913086">
              <w:rPr>
                <w:b/>
              </w:rPr>
              <w:t>Opatrenia a aktivity prijaté na predchádzanie diskriminácie</w:t>
            </w:r>
          </w:p>
        </w:tc>
        <w:tc>
          <w:tcPr>
            <w:tcW w:w="6552" w:type="dxa"/>
          </w:tcPr>
          <w:p w:rsidR="00D8753F" w:rsidRDefault="00D8753F" w:rsidP="00BE5DFF"/>
        </w:tc>
      </w:tr>
      <w:tr w:rsidR="00D8753F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913086" w:rsidRDefault="00D8753F" w:rsidP="00BE5DFF">
            <w:pPr>
              <w:rPr>
                <w:b/>
              </w:rPr>
            </w:pPr>
            <w:r w:rsidRPr="00913086">
              <w:rPr>
                <w:b/>
              </w:rPr>
              <w:t>Konkrétne výsledky, ktoré boli dosiahnuté v oblasti podpory rovnosti mužov a žien a nediskriminácie</w:t>
            </w:r>
          </w:p>
        </w:tc>
        <w:tc>
          <w:tcPr>
            <w:tcW w:w="6552" w:type="dxa"/>
          </w:tcPr>
          <w:p w:rsidR="00D8753F" w:rsidRDefault="00D8753F" w:rsidP="00BE5DFF"/>
        </w:tc>
      </w:tr>
    </w:tbl>
    <w:p w:rsidR="00841BF5" w:rsidRDefault="00841BF5" w:rsidP="00841BF5"/>
    <w:p w:rsidR="00841BF5" w:rsidRDefault="00841BF5" w:rsidP="00841BF5">
      <w:pPr>
        <w:sectPr w:rsidR="00841BF5" w:rsidSect="00B33E73">
          <w:footerReference w:type="default" r:id="rId15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304"/>
        <w:gridCol w:w="1639"/>
        <w:gridCol w:w="1560"/>
        <w:gridCol w:w="1559"/>
        <w:gridCol w:w="2693"/>
        <w:gridCol w:w="1843"/>
        <w:gridCol w:w="1559"/>
        <w:gridCol w:w="1985"/>
      </w:tblGrid>
      <w:tr w:rsidR="00B6278D" w:rsidTr="00F401C1">
        <w:tc>
          <w:tcPr>
            <w:tcW w:w="14142" w:type="dxa"/>
            <w:gridSpan w:val="8"/>
            <w:shd w:val="clear" w:color="auto" w:fill="FABF8F" w:themeFill="accent6" w:themeFillTint="99"/>
          </w:tcPr>
          <w:p w:rsidR="00B6278D" w:rsidRDefault="00B6278D" w:rsidP="00BE5DFF">
            <w:r>
              <w:rPr>
                <w:b/>
                <w:sz w:val="28"/>
              </w:rPr>
              <w:lastRenderedPageBreak/>
              <w:t xml:space="preserve">     </w:t>
            </w:r>
            <w:r w:rsidRPr="009E556C">
              <w:rPr>
                <w:b/>
                <w:sz w:val="28"/>
              </w:rPr>
              <w:t>4.</w:t>
            </w:r>
            <w:r>
              <w:rPr>
                <w:b/>
                <w:sz w:val="28"/>
              </w:rPr>
              <w:t xml:space="preserve"> </w:t>
            </w:r>
            <w:r w:rsidRPr="009E556C">
              <w:rPr>
                <w:b/>
                <w:sz w:val="28"/>
              </w:rPr>
              <w:t>Vzťah aktivít a merateľných ukazovateľov projektu</w:t>
            </w:r>
          </w:p>
        </w:tc>
      </w:tr>
      <w:tr w:rsidR="00B6278D" w:rsidTr="00F401C1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B6278D" w:rsidRPr="00CC21DC" w:rsidRDefault="00B6278D" w:rsidP="00BE5DFF">
            <w:pPr>
              <w:rPr>
                <w:b/>
              </w:rPr>
            </w:pPr>
            <w:r>
              <w:rPr>
                <w:b/>
              </w:rPr>
              <w:t>A</w:t>
            </w:r>
            <w:r w:rsidRPr="00CC21DC">
              <w:rPr>
                <w:b/>
              </w:rPr>
              <w:t>ktivity</w:t>
            </w:r>
            <w:r>
              <w:rPr>
                <w:b/>
              </w:rPr>
              <w:t xml:space="preserve"> projektu</w:t>
            </w:r>
          </w:p>
        </w:tc>
        <w:tc>
          <w:tcPr>
            <w:tcW w:w="1639" w:type="dxa"/>
            <w:shd w:val="clear" w:color="auto" w:fill="D9D9D9" w:themeFill="background1" w:themeFillShade="D9"/>
            <w:vAlign w:val="center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Merateľný ukazovateľ</w:t>
            </w:r>
            <w:r>
              <w:rPr>
                <w:rStyle w:val="Odkaznapoznmkupodiarou"/>
                <w:b/>
              </w:rPr>
              <w:footnoteReference w:id="14"/>
            </w:r>
            <w:r>
              <w:rPr>
                <w:b/>
              </w:rPr>
              <w:t xml:space="preserve"> 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  <w:r>
              <w:rPr>
                <w:rStyle w:val="Odkaznapoznmkupodiarou"/>
                <w:b/>
              </w:rPr>
              <w:footnoteReference w:id="15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6278D" w:rsidRDefault="00B6278D" w:rsidP="00BE5DFF">
            <w:pPr>
              <w:jc w:val="center"/>
              <w:rPr>
                <w:b/>
              </w:rPr>
            </w:pPr>
          </w:p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  <w:r>
              <w:rPr>
                <w:rStyle w:val="Odkaznapoznmkupodiarou"/>
                <w:b/>
              </w:rPr>
              <w:footnoteReference w:id="16"/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  <w:r>
              <w:rPr>
                <w:rStyle w:val="Odkaznapoznmkupodiarou"/>
                <w:b/>
              </w:rPr>
              <w:footnoteReference w:id="17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B6278D" w:rsidRDefault="00B6278D" w:rsidP="00BE5DFF">
            <w:pPr>
              <w:jc w:val="center"/>
              <w:rPr>
                <w:b/>
              </w:rPr>
            </w:pPr>
          </w:p>
          <w:p w:rsidR="00B6278D" w:rsidRPr="00CC21DC" w:rsidRDefault="00B6278D" w:rsidP="00BE5DFF">
            <w:pPr>
              <w:jc w:val="center"/>
              <w:rPr>
                <w:b/>
              </w:rPr>
            </w:pPr>
            <w:r w:rsidRPr="00CC21DC">
              <w:rPr>
                <w:b/>
              </w:rPr>
              <w:t>Plánovaný stav</w:t>
            </w:r>
            <w:r>
              <w:rPr>
                <w:b/>
              </w:rPr>
              <w:t xml:space="preserve"> M</w:t>
            </w:r>
            <w:ins w:id="30" w:author="CKO" w:date="2015-03-17T12:37:00Z">
              <w:r w:rsidR="00DC01CF">
                <w:rPr>
                  <w:b/>
                </w:rPr>
                <w:t>U</w:t>
              </w:r>
            </w:ins>
            <w:del w:id="31" w:author="CKO" w:date="2015-03-17T12:37:00Z">
              <w:r w:rsidDel="00DC01CF">
                <w:rPr>
                  <w:b/>
                </w:rPr>
                <w:delText>Ú</w:delText>
              </w:r>
            </w:del>
            <w:r>
              <w:rPr>
                <w:rStyle w:val="Odkaznapoznmkupodiarou"/>
                <w:b/>
              </w:rPr>
              <w:t xml:space="preserve"> </w:t>
            </w:r>
            <w:r>
              <w:rPr>
                <w:rStyle w:val="Odkaznapoznmkupodiarou"/>
                <w:b/>
              </w:rPr>
              <w:footnoteReference w:id="18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6278D" w:rsidRDefault="00B6278D" w:rsidP="00BE5DFF">
            <w:pPr>
              <w:jc w:val="center"/>
              <w:rPr>
                <w:b/>
              </w:rPr>
            </w:pPr>
          </w:p>
          <w:p w:rsidR="00B6278D" w:rsidRPr="00CC21DC" w:rsidRDefault="00B6278D" w:rsidP="00BE5DFF">
            <w:pPr>
              <w:jc w:val="center"/>
              <w:rPr>
                <w:b/>
              </w:rPr>
            </w:pPr>
            <w:r w:rsidRPr="00CC21DC">
              <w:rPr>
                <w:b/>
              </w:rPr>
              <w:t>Skutočný stav</w:t>
            </w:r>
            <w:r>
              <w:rPr>
                <w:b/>
              </w:rPr>
              <w:t xml:space="preserve"> M</w:t>
            </w:r>
            <w:ins w:id="33" w:author="CKO" w:date="2015-03-17T12:37:00Z">
              <w:r w:rsidR="00DC01CF">
                <w:rPr>
                  <w:b/>
                </w:rPr>
                <w:t>U</w:t>
              </w:r>
            </w:ins>
            <w:del w:id="34" w:author="CKO" w:date="2015-03-17T12:37:00Z">
              <w:r w:rsidDel="00DC01CF">
                <w:rPr>
                  <w:b/>
                </w:rPr>
                <w:delText>Ú</w:delText>
              </w:r>
            </w:del>
            <w:r>
              <w:rPr>
                <w:rStyle w:val="Odkaznapoznmkupodiarou"/>
                <w:b/>
              </w:rPr>
              <w:t xml:space="preserve"> </w:t>
            </w:r>
            <w:r>
              <w:rPr>
                <w:rStyle w:val="Odkaznapoznmkupodiarou"/>
                <w:b/>
              </w:rPr>
              <w:footnoteReference w:id="19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B6278D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Miera plnenia M</w:t>
            </w:r>
            <w:ins w:id="37" w:author="CKO" w:date="2015-03-17T12:37:00Z">
              <w:r w:rsidR="00DC01CF">
                <w:rPr>
                  <w:b/>
                </w:rPr>
                <w:t>U</w:t>
              </w:r>
            </w:ins>
            <w:del w:id="38" w:author="CKO" w:date="2015-03-17T12:37:00Z">
              <w:r w:rsidDel="00DC01CF">
                <w:rPr>
                  <w:b/>
                </w:rPr>
                <w:delText>Ú</w:delText>
              </w:r>
            </w:del>
          </w:p>
          <w:p w:rsidR="00B6278D" w:rsidRDefault="00B6278D" w:rsidP="00BE5DFF">
            <w:pPr>
              <w:jc w:val="center"/>
            </w:pPr>
            <w:r w:rsidRPr="00CC21DC">
              <w:rPr>
                <w:b/>
              </w:rPr>
              <w:t>(v %)</w:t>
            </w:r>
            <w:r>
              <w:rPr>
                <w:rStyle w:val="Odkaznapoznmkupodiarou"/>
                <w:b/>
              </w:rPr>
              <w:footnoteReference w:id="20"/>
            </w:r>
          </w:p>
        </w:tc>
      </w:tr>
      <w:tr w:rsidR="00B6278D" w:rsidTr="00F401C1">
        <w:tc>
          <w:tcPr>
            <w:tcW w:w="1304" w:type="dxa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1639" w:type="dxa"/>
            <w:vAlign w:val="center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560" w:type="dxa"/>
          </w:tcPr>
          <w:p w:rsidR="00B6278D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559" w:type="dxa"/>
          </w:tcPr>
          <w:p w:rsidR="00B6278D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2693" w:type="dxa"/>
            <w:vAlign w:val="center"/>
          </w:tcPr>
          <w:p w:rsidR="00B6278D" w:rsidRPr="00CC21DC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843" w:type="dxa"/>
            <w:vAlign w:val="center"/>
          </w:tcPr>
          <w:p w:rsidR="00B6278D" w:rsidRPr="00CC21DC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559" w:type="dxa"/>
            <w:vAlign w:val="center"/>
          </w:tcPr>
          <w:p w:rsidR="00B6278D" w:rsidRPr="00CC21DC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985" w:type="dxa"/>
          </w:tcPr>
          <w:p w:rsidR="00B6278D" w:rsidRDefault="00B6278D" w:rsidP="00B6278D">
            <w:pPr>
              <w:jc w:val="center"/>
            </w:pPr>
            <w:r>
              <w:rPr>
                <w:b/>
              </w:rPr>
              <w:t>(8)=(7)/(6)</w:t>
            </w:r>
          </w:p>
        </w:tc>
      </w:tr>
      <w:tr w:rsidR="00B6278D" w:rsidTr="00F401C1">
        <w:tc>
          <w:tcPr>
            <w:tcW w:w="1304" w:type="dxa"/>
          </w:tcPr>
          <w:p w:rsidR="00B6278D" w:rsidRDefault="00B6278D" w:rsidP="00BE5DFF">
            <w:pPr>
              <w:jc w:val="center"/>
            </w:pPr>
            <w:r>
              <w:t>Aktivita n</w:t>
            </w:r>
            <w:r>
              <w:rPr>
                <w:rStyle w:val="Odkaznapoznmkupodiarou"/>
              </w:rPr>
              <w:footnoteReference w:id="21"/>
            </w:r>
          </w:p>
        </w:tc>
        <w:tc>
          <w:tcPr>
            <w:tcW w:w="1639" w:type="dxa"/>
          </w:tcPr>
          <w:p w:rsidR="00B6278D" w:rsidRDefault="00B6278D" w:rsidP="00BE5DFF"/>
        </w:tc>
        <w:tc>
          <w:tcPr>
            <w:tcW w:w="1560" w:type="dxa"/>
          </w:tcPr>
          <w:p w:rsidR="00B6278D" w:rsidRDefault="00B6278D" w:rsidP="00BE5DFF"/>
        </w:tc>
        <w:tc>
          <w:tcPr>
            <w:tcW w:w="1559" w:type="dxa"/>
          </w:tcPr>
          <w:p w:rsidR="00B6278D" w:rsidRDefault="00B6278D" w:rsidP="00BE5DFF"/>
        </w:tc>
        <w:tc>
          <w:tcPr>
            <w:tcW w:w="2693" w:type="dxa"/>
          </w:tcPr>
          <w:p w:rsidR="00B6278D" w:rsidRDefault="00B6278D" w:rsidP="00BE5DFF"/>
        </w:tc>
        <w:tc>
          <w:tcPr>
            <w:tcW w:w="1843" w:type="dxa"/>
          </w:tcPr>
          <w:p w:rsidR="00B6278D" w:rsidRDefault="00B6278D" w:rsidP="00BE5DFF"/>
        </w:tc>
        <w:tc>
          <w:tcPr>
            <w:tcW w:w="1559" w:type="dxa"/>
          </w:tcPr>
          <w:p w:rsidR="00B6278D" w:rsidRDefault="00B6278D" w:rsidP="00BE5DFF"/>
        </w:tc>
        <w:tc>
          <w:tcPr>
            <w:tcW w:w="1985" w:type="dxa"/>
          </w:tcPr>
          <w:p w:rsidR="00B6278D" w:rsidRDefault="00B6278D" w:rsidP="00BE5DFF"/>
        </w:tc>
      </w:tr>
      <w:tr w:rsidR="00B6278D" w:rsidTr="00F401C1">
        <w:tc>
          <w:tcPr>
            <w:tcW w:w="1304" w:type="dxa"/>
          </w:tcPr>
          <w:p w:rsidR="00B6278D" w:rsidRDefault="00B6278D" w:rsidP="00BE5DFF">
            <w:pPr>
              <w:jc w:val="center"/>
            </w:pPr>
            <w:r>
              <w:t>Poznámky k aktivite n</w:t>
            </w:r>
            <w:r>
              <w:rPr>
                <w:rStyle w:val="Odkaznapoznmkupodiarou"/>
              </w:rPr>
              <w:footnoteReference w:id="22"/>
            </w:r>
          </w:p>
        </w:tc>
        <w:tc>
          <w:tcPr>
            <w:tcW w:w="12838" w:type="dxa"/>
            <w:gridSpan w:val="7"/>
          </w:tcPr>
          <w:p w:rsidR="00B6278D" w:rsidRDefault="00B6278D" w:rsidP="00BE5DFF"/>
        </w:tc>
      </w:tr>
    </w:tbl>
    <w:p w:rsidR="0068718A" w:rsidRDefault="0068718A" w:rsidP="00841BF5"/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1680"/>
        <w:gridCol w:w="2539"/>
        <w:gridCol w:w="1843"/>
        <w:gridCol w:w="2693"/>
        <w:gridCol w:w="1701"/>
        <w:gridCol w:w="1985"/>
        <w:gridCol w:w="1842"/>
      </w:tblGrid>
      <w:tr w:rsidR="00466771" w:rsidTr="00466771">
        <w:tc>
          <w:tcPr>
            <w:tcW w:w="14283" w:type="dxa"/>
            <w:gridSpan w:val="7"/>
            <w:shd w:val="clear" w:color="auto" w:fill="FABF8F" w:themeFill="accent6" w:themeFillTint="99"/>
          </w:tcPr>
          <w:p w:rsidR="00466771" w:rsidRDefault="00466771" w:rsidP="006F2371">
            <w:r>
              <w:rPr>
                <w:b/>
                <w:sz w:val="28"/>
              </w:rPr>
              <w:t xml:space="preserve">     5</w:t>
            </w:r>
            <w:r w:rsidRPr="009E556C"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 xml:space="preserve"> Kumulatívne naplnenie merateľných ukazovateľov</w:t>
            </w:r>
            <w:r>
              <w:rPr>
                <w:rStyle w:val="Odkaznapoznmkupodiarou"/>
                <w:b/>
                <w:sz w:val="28"/>
              </w:rPr>
              <w:footnoteReference w:id="23"/>
            </w:r>
          </w:p>
        </w:tc>
      </w:tr>
      <w:tr w:rsidR="00466771" w:rsidTr="00466771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466771" w:rsidRPr="00CC21DC" w:rsidRDefault="00466771" w:rsidP="00E4301A">
            <w:pPr>
              <w:rPr>
                <w:b/>
              </w:rPr>
            </w:pPr>
            <w:r>
              <w:rPr>
                <w:b/>
              </w:rPr>
              <w:lastRenderedPageBreak/>
              <w:t>Merateľný ukazovateľ</w:t>
            </w:r>
            <w:r>
              <w:rPr>
                <w:rStyle w:val="Odkaznapoznmkupodiarou"/>
                <w:b/>
              </w:rPr>
              <w:footnoteReference w:id="24"/>
            </w:r>
          </w:p>
        </w:tc>
        <w:tc>
          <w:tcPr>
            <w:tcW w:w="2539" w:type="dxa"/>
            <w:shd w:val="clear" w:color="auto" w:fill="D9D9D9" w:themeFill="background1" w:themeFillShade="D9"/>
            <w:vAlign w:val="center"/>
          </w:tcPr>
          <w:p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  <w:r>
              <w:rPr>
                <w:rStyle w:val="Odkaznapoznmkupodiarou"/>
                <w:b/>
              </w:rPr>
              <w:footnoteReference w:id="25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466771" w:rsidRDefault="00466771" w:rsidP="00E4301A">
            <w:pPr>
              <w:jc w:val="center"/>
              <w:rPr>
                <w:b/>
              </w:rPr>
            </w:pPr>
          </w:p>
          <w:p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  <w:r>
              <w:rPr>
                <w:rStyle w:val="Odkaznapoznmkupodiarou"/>
                <w:b/>
              </w:rPr>
              <w:footnoteReference w:id="26"/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466771" w:rsidRDefault="00466771" w:rsidP="00E4301A">
            <w:pPr>
              <w:jc w:val="center"/>
              <w:rPr>
                <w:b/>
              </w:rPr>
            </w:pPr>
          </w:p>
          <w:p w:rsidR="00466771" w:rsidRPr="00CC21DC" w:rsidRDefault="00466771" w:rsidP="00E4301A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  <w:r>
              <w:rPr>
                <w:rStyle w:val="Odkaznapoznmkupodiarou"/>
                <w:b/>
              </w:rPr>
              <w:footnoteReference w:id="27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66771" w:rsidRPr="00CC21DC" w:rsidRDefault="00466771" w:rsidP="00E4301A">
            <w:pPr>
              <w:jc w:val="center"/>
              <w:rPr>
                <w:b/>
              </w:rPr>
            </w:pPr>
            <w:r w:rsidRPr="00CC21DC">
              <w:rPr>
                <w:b/>
              </w:rPr>
              <w:t>Plánovaný stav</w:t>
            </w:r>
            <w:r>
              <w:rPr>
                <w:b/>
              </w:rPr>
              <w:t xml:space="preserve"> M</w:t>
            </w:r>
            <w:ins w:id="49" w:author="CKO" w:date="2015-03-17T13:15:00Z">
              <w:r w:rsidR="00A34772">
                <w:rPr>
                  <w:b/>
                </w:rPr>
                <w:t>U</w:t>
              </w:r>
            </w:ins>
            <w:del w:id="50" w:author="CKO" w:date="2015-03-17T13:15:00Z">
              <w:r w:rsidDel="00A34772">
                <w:rPr>
                  <w:b/>
                </w:rPr>
                <w:delText>Ú</w:delText>
              </w:r>
            </w:del>
            <w:r>
              <w:rPr>
                <w:rStyle w:val="Odkaznapoznmkupodiarou"/>
                <w:b/>
              </w:rPr>
              <w:t xml:space="preserve"> </w:t>
            </w:r>
            <w:r>
              <w:rPr>
                <w:rStyle w:val="Odkaznapoznmkupodiarou"/>
                <w:b/>
              </w:rPr>
              <w:footnoteReference w:id="28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466771" w:rsidRDefault="00466771" w:rsidP="00E4301A">
            <w:pPr>
              <w:jc w:val="center"/>
              <w:rPr>
                <w:b/>
              </w:rPr>
            </w:pPr>
          </w:p>
          <w:p w:rsidR="00466771" w:rsidRDefault="00466771" w:rsidP="001A4295">
            <w:pPr>
              <w:jc w:val="center"/>
            </w:pPr>
            <w:r w:rsidRPr="00CC21DC">
              <w:rPr>
                <w:b/>
              </w:rPr>
              <w:t>Skutočný stav</w:t>
            </w:r>
            <w:r>
              <w:rPr>
                <w:b/>
              </w:rPr>
              <w:t xml:space="preserve"> M</w:t>
            </w:r>
            <w:ins w:id="52" w:author="CKO" w:date="2015-03-17T13:15:00Z">
              <w:r w:rsidR="00A34772">
                <w:rPr>
                  <w:b/>
                </w:rPr>
                <w:t>U</w:t>
              </w:r>
            </w:ins>
            <w:del w:id="53" w:author="CKO" w:date="2015-03-17T13:15:00Z">
              <w:r w:rsidDel="00A34772">
                <w:rPr>
                  <w:b/>
                </w:rPr>
                <w:delText>Ú</w:delText>
              </w:r>
            </w:del>
            <w:r>
              <w:rPr>
                <w:rStyle w:val="Odkaznapoznmkupodiarou"/>
                <w:b/>
              </w:rPr>
              <w:footnoteReference w:id="29"/>
            </w:r>
            <w:r>
              <w:rPr>
                <w:rStyle w:val="Odkaznapoznmkupodiarou"/>
                <w:b/>
              </w:rPr>
              <w:t xml:space="preserve"> 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466771" w:rsidRDefault="00466771" w:rsidP="0068718A">
            <w:pPr>
              <w:jc w:val="center"/>
              <w:rPr>
                <w:ins w:id="54" w:author="CKO" w:date="2015-01-28T15:59:00Z"/>
                <w:b/>
              </w:rPr>
            </w:pPr>
          </w:p>
          <w:p w:rsidR="00466771" w:rsidRDefault="00466771" w:rsidP="0068718A">
            <w:pPr>
              <w:jc w:val="center"/>
              <w:rPr>
                <w:b/>
              </w:rPr>
            </w:pPr>
            <w:r>
              <w:rPr>
                <w:b/>
              </w:rPr>
              <w:t>Miera plnenia M</w:t>
            </w:r>
            <w:ins w:id="55" w:author="CKO" w:date="2015-03-17T13:15:00Z">
              <w:r w:rsidR="00A34772">
                <w:rPr>
                  <w:b/>
                </w:rPr>
                <w:t>U</w:t>
              </w:r>
            </w:ins>
            <w:del w:id="56" w:author="CKO" w:date="2015-03-17T13:15:00Z">
              <w:r w:rsidDel="00A34772">
                <w:rPr>
                  <w:b/>
                </w:rPr>
                <w:delText>Ú</w:delText>
              </w:r>
            </w:del>
          </w:p>
          <w:p w:rsidR="00466771" w:rsidRDefault="00466771" w:rsidP="0068718A">
            <w:pPr>
              <w:jc w:val="center"/>
            </w:pPr>
            <w:r w:rsidRPr="00CC21DC">
              <w:rPr>
                <w:b/>
              </w:rPr>
              <w:t>(v %)</w:t>
            </w:r>
            <w:r>
              <w:rPr>
                <w:rStyle w:val="Odkaznapoznmkupodiarou"/>
                <w:b/>
              </w:rPr>
              <w:footnoteReference w:id="30"/>
            </w:r>
          </w:p>
        </w:tc>
      </w:tr>
      <w:tr w:rsidR="00466771" w:rsidTr="00466771">
        <w:tc>
          <w:tcPr>
            <w:tcW w:w="1680" w:type="dxa"/>
          </w:tcPr>
          <w:p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539" w:type="dxa"/>
            <w:vAlign w:val="center"/>
          </w:tcPr>
          <w:p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</w:tcPr>
          <w:p w:rsidR="00466771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2693" w:type="dxa"/>
          </w:tcPr>
          <w:p w:rsidR="00466771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701" w:type="dxa"/>
            <w:vAlign w:val="center"/>
          </w:tcPr>
          <w:p w:rsidR="00466771" w:rsidRPr="00CC21DC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</w:tcPr>
          <w:p w:rsidR="00466771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842" w:type="dxa"/>
            <w:vAlign w:val="center"/>
          </w:tcPr>
          <w:p w:rsidR="00466771" w:rsidRPr="00CC21DC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466771" w:rsidTr="00466771">
        <w:tc>
          <w:tcPr>
            <w:tcW w:w="1680" w:type="dxa"/>
          </w:tcPr>
          <w:p w:rsidR="00466771" w:rsidRDefault="00466771" w:rsidP="00E4301A">
            <w:pPr>
              <w:jc w:val="center"/>
            </w:pPr>
            <w:r>
              <w:t>Merateľný ukazovateľ n</w:t>
            </w:r>
            <w:r>
              <w:rPr>
                <w:rStyle w:val="Odkaznapoznmkupodiarou"/>
              </w:rPr>
              <w:footnoteReference w:id="31"/>
            </w:r>
          </w:p>
        </w:tc>
        <w:tc>
          <w:tcPr>
            <w:tcW w:w="2539" w:type="dxa"/>
          </w:tcPr>
          <w:p w:rsidR="00466771" w:rsidRDefault="00466771" w:rsidP="00E4301A"/>
        </w:tc>
        <w:tc>
          <w:tcPr>
            <w:tcW w:w="1843" w:type="dxa"/>
          </w:tcPr>
          <w:p w:rsidR="00466771" w:rsidRDefault="00466771" w:rsidP="00E4301A"/>
        </w:tc>
        <w:tc>
          <w:tcPr>
            <w:tcW w:w="2693" w:type="dxa"/>
          </w:tcPr>
          <w:p w:rsidR="00466771" w:rsidRDefault="00466771" w:rsidP="00E4301A"/>
        </w:tc>
        <w:tc>
          <w:tcPr>
            <w:tcW w:w="1701" w:type="dxa"/>
          </w:tcPr>
          <w:p w:rsidR="00466771" w:rsidRDefault="00466771" w:rsidP="00E4301A"/>
        </w:tc>
        <w:tc>
          <w:tcPr>
            <w:tcW w:w="1985" w:type="dxa"/>
          </w:tcPr>
          <w:p w:rsidR="00466771" w:rsidRDefault="00466771" w:rsidP="00E4301A"/>
        </w:tc>
        <w:tc>
          <w:tcPr>
            <w:tcW w:w="1842" w:type="dxa"/>
          </w:tcPr>
          <w:p w:rsidR="00466771" w:rsidRDefault="00466771" w:rsidP="00E4301A"/>
        </w:tc>
      </w:tr>
      <w:tr w:rsidR="00466771" w:rsidTr="00466771">
        <w:tc>
          <w:tcPr>
            <w:tcW w:w="1680" w:type="dxa"/>
          </w:tcPr>
          <w:p w:rsidR="00466771" w:rsidRDefault="00466771" w:rsidP="00E4301A">
            <w:pPr>
              <w:jc w:val="center"/>
            </w:pPr>
            <w:r>
              <w:t>Poznámky k merateľnému</w:t>
            </w:r>
          </w:p>
          <w:p w:rsidR="00466771" w:rsidRDefault="00466771" w:rsidP="00BA13A8">
            <w:pPr>
              <w:jc w:val="center"/>
            </w:pPr>
            <w:r>
              <w:t>ukazovateľu n</w:t>
            </w:r>
            <w:r>
              <w:rPr>
                <w:rStyle w:val="Odkaznapoznmkupodiarou"/>
              </w:rPr>
              <w:footnoteReference w:id="32"/>
            </w:r>
          </w:p>
        </w:tc>
        <w:tc>
          <w:tcPr>
            <w:tcW w:w="12603" w:type="dxa"/>
            <w:gridSpan w:val="6"/>
          </w:tcPr>
          <w:p w:rsidR="00466771" w:rsidRDefault="00466771" w:rsidP="00E4301A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36"/>
        <w:gridCol w:w="1607"/>
        <w:gridCol w:w="1551"/>
        <w:gridCol w:w="1607"/>
        <w:gridCol w:w="1551"/>
        <w:gridCol w:w="1483"/>
        <w:gridCol w:w="1483"/>
        <w:gridCol w:w="1611"/>
        <w:gridCol w:w="1789"/>
      </w:tblGrid>
      <w:tr w:rsidR="00841BF5" w:rsidTr="00BE5DFF">
        <w:tc>
          <w:tcPr>
            <w:tcW w:w="14218" w:type="dxa"/>
            <w:gridSpan w:val="9"/>
            <w:shd w:val="clear" w:color="auto" w:fill="FABF8F" w:themeFill="accent6" w:themeFillTint="99"/>
          </w:tcPr>
          <w:p w:rsidR="00841BF5" w:rsidRDefault="00841BF5" w:rsidP="006F2371">
            <w:r>
              <w:rPr>
                <w:b/>
                <w:sz w:val="28"/>
              </w:rPr>
              <w:t xml:space="preserve">     </w:t>
            </w:r>
            <w:r w:rsidR="006F2371">
              <w:rPr>
                <w:b/>
                <w:sz w:val="28"/>
              </w:rPr>
              <w:t>6</w:t>
            </w:r>
            <w:r>
              <w:rPr>
                <w:b/>
                <w:sz w:val="28"/>
              </w:rPr>
              <w:t>. Vzťah aktivít a finančnej realizácie projektu</w:t>
            </w:r>
          </w:p>
        </w:tc>
      </w:tr>
      <w:tr w:rsidR="00841BF5" w:rsidTr="003078F8">
        <w:tc>
          <w:tcPr>
            <w:tcW w:w="1566" w:type="dxa"/>
            <w:vMerge w:val="restart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</w:pPr>
            <w:r w:rsidRPr="001F3586">
              <w:rPr>
                <w:b/>
              </w:rPr>
              <w:t>Aktivita projektu</w:t>
            </w:r>
          </w:p>
        </w:tc>
        <w:tc>
          <w:tcPr>
            <w:tcW w:w="3210" w:type="dxa"/>
            <w:gridSpan w:val="2"/>
            <w:shd w:val="clear" w:color="auto" w:fill="D9D9D9" w:themeFill="background1" w:themeFillShade="D9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 w:rsidRPr="009D1327">
              <w:rPr>
                <w:b/>
              </w:rPr>
              <w:t>Začiatok realizácie aktivity (MM/RRRR)</w:t>
            </w:r>
          </w:p>
        </w:tc>
        <w:tc>
          <w:tcPr>
            <w:tcW w:w="3209" w:type="dxa"/>
            <w:gridSpan w:val="2"/>
            <w:shd w:val="clear" w:color="auto" w:fill="D9D9D9" w:themeFill="background1" w:themeFillShade="D9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 w:rsidRPr="009D1327">
              <w:rPr>
                <w:b/>
              </w:rPr>
              <w:t>Ukončenie realizácie aktivity (MM/RRRR)</w:t>
            </w:r>
          </w:p>
        </w:tc>
        <w:tc>
          <w:tcPr>
            <w:tcW w:w="6233" w:type="dxa"/>
            <w:gridSpan w:val="4"/>
            <w:shd w:val="clear" w:color="auto" w:fill="D9D9D9" w:themeFill="background1" w:themeFillShade="D9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t>Finančná realizácia projektu</w:t>
            </w:r>
          </w:p>
        </w:tc>
      </w:tr>
      <w:tr w:rsidR="00841BF5" w:rsidTr="00841BF5">
        <w:tc>
          <w:tcPr>
            <w:tcW w:w="1610" w:type="dxa"/>
            <w:vMerge/>
            <w:shd w:val="clear" w:color="auto" w:fill="D9D9D9" w:themeFill="background1" w:themeFillShade="D9"/>
            <w:vAlign w:val="center"/>
          </w:tcPr>
          <w:p w:rsidR="00841BF5" w:rsidRPr="001F3586" w:rsidRDefault="00841BF5" w:rsidP="00BE5DFF">
            <w:pPr>
              <w:jc w:val="center"/>
              <w:rPr>
                <w:b/>
              </w:rPr>
            </w:pPr>
          </w:p>
        </w:tc>
        <w:tc>
          <w:tcPr>
            <w:tcW w:w="1662" w:type="dxa"/>
            <w:shd w:val="clear" w:color="auto" w:fill="D9D9D9" w:themeFill="background1" w:themeFillShade="D9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Plánovaný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3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Skutočný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4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Plánovaný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5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Skutočný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6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t xml:space="preserve">Žiadané nárokované </w:t>
            </w:r>
            <w:r>
              <w:rPr>
                <w:b/>
              </w:rPr>
              <w:lastRenderedPageBreak/>
              <w:t>finančné prostriedky/ deklarované výdavky</w:t>
            </w:r>
            <w:r w:rsidR="00E14804">
              <w:rPr>
                <w:b/>
              </w:rPr>
              <w:t xml:space="preserve"> (predložené na RO)</w:t>
            </w:r>
            <w:r>
              <w:rPr>
                <w:rStyle w:val="Odkaznapoznmkupodiarou"/>
                <w:b/>
              </w:rPr>
              <w:footnoteReference w:id="37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E14804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Schválené nárokované </w:t>
            </w:r>
            <w:r>
              <w:rPr>
                <w:b/>
              </w:rPr>
              <w:lastRenderedPageBreak/>
              <w:t>finančné prostriedky/ deklarované výdavky</w:t>
            </w:r>
          </w:p>
          <w:p w:rsidR="00841BF5" w:rsidRPr="009D1327" w:rsidRDefault="00E14804" w:rsidP="00BE5DFF">
            <w:pPr>
              <w:jc w:val="center"/>
              <w:rPr>
                <w:b/>
              </w:rPr>
            </w:pPr>
            <w:r>
              <w:rPr>
                <w:b/>
              </w:rPr>
              <w:t>(schválené PJ, resp. CO)</w:t>
            </w:r>
            <w:r w:rsidR="00841BF5">
              <w:rPr>
                <w:rStyle w:val="Odkaznapoznmkupodiarou"/>
                <w:b/>
              </w:rPr>
              <w:footnoteReference w:id="38"/>
            </w:r>
          </w:p>
        </w:tc>
        <w:tc>
          <w:tcPr>
            <w:tcW w:w="1634" w:type="dxa"/>
            <w:shd w:val="clear" w:color="auto" w:fill="D9D9D9" w:themeFill="background1" w:themeFillShade="D9"/>
            <w:vAlign w:val="center"/>
          </w:tcPr>
          <w:p w:rsidR="00E14804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Žiadané deklarované </w:t>
            </w:r>
            <w:r>
              <w:rPr>
                <w:b/>
              </w:rPr>
              <w:lastRenderedPageBreak/>
              <w:t>výdavky</w:t>
            </w:r>
          </w:p>
          <w:p w:rsidR="00841BF5" w:rsidRPr="009D1327" w:rsidRDefault="00E14804" w:rsidP="00BE5DFF">
            <w:pPr>
              <w:jc w:val="center"/>
              <w:rPr>
                <w:b/>
              </w:rPr>
            </w:pPr>
            <w:r>
              <w:rPr>
                <w:b/>
              </w:rPr>
              <w:t>(predložené na RO)</w:t>
            </w:r>
            <w:r w:rsidR="00841BF5">
              <w:rPr>
                <w:rStyle w:val="Odkaznapoznmkupodiarou"/>
                <w:b/>
              </w:rPr>
              <w:footnoteReference w:id="39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:rsidR="00E14804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Schválené deklarované </w:t>
            </w:r>
            <w:r>
              <w:rPr>
                <w:b/>
              </w:rPr>
              <w:lastRenderedPageBreak/>
              <w:t>výdavky</w:t>
            </w:r>
          </w:p>
          <w:p w:rsidR="00841BF5" w:rsidRPr="009D1327" w:rsidRDefault="00E14804" w:rsidP="00BE5DFF">
            <w:pPr>
              <w:jc w:val="center"/>
              <w:rPr>
                <w:b/>
              </w:rPr>
            </w:pPr>
            <w:r>
              <w:rPr>
                <w:b/>
              </w:rPr>
              <w:t>(schválené CO)</w:t>
            </w:r>
            <w:r w:rsidR="00841BF5">
              <w:rPr>
                <w:rStyle w:val="Odkaznapoznmkupodiarou"/>
                <w:b/>
              </w:rPr>
              <w:footnoteReference w:id="40"/>
            </w:r>
          </w:p>
        </w:tc>
      </w:tr>
      <w:tr w:rsidR="00320CF6" w:rsidTr="00841BF5">
        <w:tc>
          <w:tcPr>
            <w:tcW w:w="1610" w:type="dxa"/>
          </w:tcPr>
          <w:p w:rsidR="00320CF6" w:rsidRDefault="00320CF6" w:rsidP="00320CF6">
            <w:pPr>
              <w:jc w:val="center"/>
            </w:pPr>
            <w:r>
              <w:rPr>
                <w:b/>
              </w:rPr>
              <w:lastRenderedPageBreak/>
              <w:t>(1)</w:t>
            </w:r>
          </w:p>
        </w:tc>
        <w:tc>
          <w:tcPr>
            <w:tcW w:w="1662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617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661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617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378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378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634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(8)</w:t>
            </w:r>
          </w:p>
        </w:tc>
        <w:tc>
          <w:tcPr>
            <w:tcW w:w="1661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(9)</w:t>
            </w:r>
          </w:p>
        </w:tc>
      </w:tr>
      <w:tr w:rsidR="00841BF5" w:rsidTr="00841BF5">
        <w:tc>
          <w:tcPr>
            <w:tcW w:w="1610" w:type="dxa"/>
          </w:tcPr>
          <w:p w:rsidR="00841BF5" w:rsidRDefault="00841BF5" w:rsidP="00BE5DFF">
            <w:r>
              <w:t>Aktivita n</w:t>
            </w:r>
            <w:r>
              <w:rPr>
                <w:rStyle w:val="Odkaznapoznmkupodiarou"/>
              </w:rPr>
              <w:footnoteReference w:id="41"/>
            </w:r>
          </w:p>
        </w:tc>
        <w:tc>
          <w:tcPr>
            <w:tcW w:w="1662" w:type="dxa"/>
          </w:tcPr>
          <w:p w:rsidR="00841BF5" w:rsidRDefault="00841BF5" w:rsidP="00BE5DFF"/>
        </w:tc>
        <w:tc>
          <w:tcPr>
            <w:tcW w:w="1617" w:type="dxa"/>
          </w:tcPr>
          <w:p w:rsidR="00841BF5" w:rsidRDefault="00841BF5" w:rsidP="00BE5DFF"/>
        </w:tc>
        <w:tc>
          <w:tcPr>
            <w:tcW w:w="1661" w:type="dxa"/>
          </w:tcPr>
          <w:p w:rsidR="00841BF5" w:rsidRDefault="00841BF5" w:rsidP="00BE5DFF"/>
        </w:tc>
        <w:tc>
          <w:tcPr>
            <w:tcW w:w="1617" w:type="dxa"/>
          </w:tcPr>
          <w:p w:rsidR="00841BF5" w:rsidRDefault="00841BF5" w:rsidP="00BE5DFF"/>
        </w:tc>
        <w:tc>
          <w:tcPr>
            <w:tcW w:w="1378" w:type="dxa"/>
          </w:tcPr>
          <w:p w:rsidR="00841BF5" w:rsidRDefault="00841BF5" w:rsidP="00BE5DFF"/>
        </w:tc>
        <w:tc>
          <w:tcPr>
            <w:tcW w:w="1378" w:type="dxa"/>
          </w:tcPr>
          <w:p w:rsidR="00841BF5" w:rsidRDefault="00841BF5" w:rsidP="00BE5DFF"/>
        </w:tc>
        <w:tc>
          <w:tcPr>
            <w:tcW w:w="1634" w:type="dxa"/>
          </w:tcPr>
          <w:p w:rsidR="00841BF5" w:rsidRDefault="00841BF5" w:rsidP="00BE5DFF"/>
        </w:tc>
        <w:tc>
          <w:tcPr>
            <w:tcW w:w="1661" w:type="dxa"/>
          </w:tcPr>
          <w:p w:rsidR="00841BF5" w:rsidRDefault="00841BF5" w:rsidP="00BE5DFF"/>
        </w:tc>
      </w:tr>
      <w:tr w:rsidR="003078F8" w:rsidTr="00DC01CF">
        <w:tc>
          <w:tcPr>
            <w:tcW w:w="7985" w:type="dxa"/>
            <w:gridSpan w:val="5"/>
          </w:tcPr>
          <w:p w:rsidR="003078F8" w:rsidRDefault="003078F8" w:rsidP="00BE5DFF">
            <w:r>
              <w:t>Spolu</w:t>
            </w:r>
          </w:p>
        </w:tc>
        <w:tc>
          <w:tcPr>
            <w:tcW w:w="1378" w:type="dxa"/>
          </w:tcPr>
          <w:p w:rsidR="003078F8" w:rsidRDefault="003078F8" w:rsidP="00BE5DFF"/>
        </w:tc>
        <w:tc>
          <w:tcPr>
            <w:tcW w:w="1378" w:type="dxa"/>
          </w:tcPr>
          <w:p w:rsidR="003078F8" w:rsidRDefault="003078F8" w:rsidP="00BE5DFF"/>
        </w:tc>
        <w:tc>
          <w:tcPr>
            <w:tcW w:w="1634" w:type="dxa"/>
          </w:tcPr>
          <w:p w:rsidR="003078F8" w:rsidRDefault="003078F8" w:rsidP="00BE5DFF"/>
        </w:tc>
        <w:tc>
          <w:tcPr>
            <w:tcW w:w="1661" w:type="dxa"/>
          </w:tcPr>
          <w:p w:rsidR="003078F8" w:rsidRDefault="003078F8" w:rsidP="00BE5DFF"/>
        </w:tc>
      </w:tr>
    </w:tbl>
    <w:p w:rsidR="00841BF5" w:rsidRDefault="00841BF5" w:rsidP="00841BF5"/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4142"/>
      </w:tblGrid>
      <w:tr w:rsidR="00841BF5" w:rsidTr="00841BF5">
        <w:tc>
          <w:tcPr>
            <w:tcW w:w="14142" w:type="dxa"/>
            <w:shd w:val="clear" w:color="auto" w:fill="FABF8F" w:themeFill="accent6" w:themeFillTint="99"/>
          </w:tcPr>
          <w:p w:rsidR="00841BF5" w:rsidRDefault="006F2371" w:rsidP="00BE5DFF">
            <w:r>
              <w:rPr>
                <w:b/>
                <w:sz w:val="28"/>
              </w:rPr>
              <w:t>7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9E556C">
              <w:rPr>
                <w:b/>
                <w:sz w:val="28"/>
              </w:rPr>
              <w:t>Publicita projektu</w:t>
            </w:r>
            <w:r w:rsidR="00841BF5">
              <w:rPr>
                <w:rStyle w:val="Odkaznapoznmkupodiarou"/>
                <w:b/>
                <w:sz w:val="28"/>
              </w:rPr>
              <w:footnoteReference w:id="42"/>
            </w:r>
          </w:p>
        </w:tc>
      </w:tr>
      <w:tr w:rsidR="00841BF5" w:rsidTr="007C0C4A">
        <w:trPr>
          <w:trHeight w:val="542"/>
        </w:trPr>
        <w:tc>
          <w:tcPr>
            <w:tcW w:w="14142" w:type="dxa"/>
          </w:tcPr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4"/>
        <w:gridCol w:w="7088"/>
      </w:tblGrid>
      <w:tr w:rsidR="00841BF5" w:rsidTr="00841BF5">
        <w:tc>
          <w:tcPr>
            <w:tcW w:w="14142" w:type="dxa"/>
            <w:gridSpan w:val="2"/>
            <w:shd w:val="clear" w:color="auto" w:fill="FABF8F" w:themeFill="accent6" w:themeFillTint="99"/>
          </w:tcPr>
          <w:p w:rsidR="00841BF5" w:rsidRDefault="006F2371" w:rsidP="00BE5DFF">
            <w:r>
              <w:rPr>
                <w:b/>
                <w:sz w:val="28"/>
              </w:rPr>
              <w:t>8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9E556C">
              <w:rPr>
                <w:b/>
                <w:sz w:val="28"/>
              </w:rPr>
              <w:t>Príjmy projektu</w:t>
            </w:r>
            <w:r w:rsidR="00841BF5">
              <w:rPr>
                <w:rStyle w:val="Odkaznapoznmkupodiarou"/>
                <w:b/>
                <w:sz w:val="28"/>
              </w:rPr>
              <w:footnoteReference w:id="43"/>
            </w:r>
          </w:p>
        </w:tc>
      </w:tr>
      <w:tr w:rsidR="00841BF5" w:rsidTr="00841BF5">
        <w:tc>
          <w:tcPr>
            <w:tcW w:w="7054" w:type="dxa"/>
            <w:shd w:val="clear" w:color="auto" w:fill="D9D9D9" w:themeFill="background1" w:themeFillShade="D9"/>
          </w:tcPr>
          <w:p w:rsidR="00841BF5" w:rsidRDefault="00841BF5" w:rsidP="00BE5DFF">
            <w:r>
              <w:t>Celkové príjmy projektu v monitorovanom období</w:t>
            </w:r>
            <w:r>
              <w:rPr>
                <w:rStyle w:val="Odkaznapoznmkupodiarou"/>
              </w:rPr>
              <w:footnoteReference w:id="44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  <w:tr w:rsidR="00841BF5" w:rsidTr="00841BF5">
        <w:tc>
          <w:tcPr>
            <w:tcW w:w="7054" w:type="dxa"/>
            <w:shd w:val="clear" w:color="auto" w:fill="D9D9D9" w:themeFill="background1" w:themeFillShade="D9"/>
          </w:tcPr>
          <w:p w:rsidR="00841BF5" w:rsidRDefault="00841BF5" w:rsidP="00BE5DFF">
            <w:r>
              <w:lastRenderedPageBreak/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45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  <w:tr w:rsidR="00841BF5" w:rsidTr="00841BF5">
        <w:tc>
          <w:tcPr>
            <w:tcW w:w="7054" w:type="dxa"/>
            <w:shd w:val="clear" w:color="auto" w:fill="D9D9D9" w:themeFill="background1" w:themeFillShade="D9"/>
          </w:tcPr>
          <w:p w:rsidR="00841BF5" w:rsidRDefault="00841BF5" w:rsidP="00BE5DFF">
            <w:r>
              <w:t>Čisté príjmy projektu v monitorovanom období</w:t>
            </w:r>
            <w:r>
              <w:rPr>
                <w:rStyle w:val="Odkaznapoznmkupodiarou"/>
              </w:rPr>
              <w:footnoteReference w:id="46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  <w:tr w:rsidR="00841BF5" w:rsidTr="00841BF5">
        <w:tc>
          <w:tcPr>
            <w:tcW w:w="7054" w:type="dxa"/>
            <w:shd w:val="clear" w:color="auto" w:fill="D9D9D9" w:themeFill="background1" w:themeFillShade="D9"/>
          </w:tcPr>
          <w:p w:rsidR="00841BF5" w:rsidRDefault="00841BF5" w:rsidP="00BE5DFF">
            <w:r>
              <w:t>Kumulované čisté príjmy projektu od začiatku realizácie projektu</w:t>
            </w:r>
            <w:r>
              <w:rPr>
                <w:rStyle w:val="Odkaznapoznmkupodiarou"/>
              </w:rPr>
              <w:footnoteReference w:id="47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4"/>
        <w:gridCol w:w="7088"/>
      </w:tblGrid>
      <w:tr w:rsidR="00535EF4" w:rsidTr="002330CC">
        <w:tc>
          <w:tcPr>
            <w:tcW w:w="14142" w:type="dxa"/>
            <w:gridSpan w:val="2"/>
            <w:shd w:val="clear" w:color="auto" w:fill="FABF8F" w:themeFill="accent6" w:themeFillTint="99"/>
          </w:tcPr>
          <w:p w:rsidR="00535EF4" w:rsidRDefault="006F2371" w:rsidP="002330CC">
            <w:r>
              <w:rPr>
                <w:b/>
                <w:sz w:val="28"/>
              </w:rPr>
              <w:t>9</w:t>
            </w:r>
            <w:r w:rsidR="00535EF4">
              <w:rPr>
                <w:b/>
                <w:sz w:val="28"/>
              </w:rPr>
              <w:t>. Iné peňažné p</w:t>
            </w:r>
            <w:r w:rsidR="00535EF4" w:rsidRPr="009E556C">
              <w:rPr>
                <w:b/>
                <w:sz w:val="28"/>
              </w:rPr>
              <w:t>ríjmy projektu</w:t>
            </w:r>
            <w:r w:rsidR="00535EF4">
              <w:rPr>
                <w:rStyle w:val="Odkaznapoznmkupodiarou"/>
                <w:b/>
                <w:sz w:val="28"/>
              </w:rPr>
              <w:footnoteReference w:id="48"/>
            </w:r>
          </w:p>
        </w:tc>
      </w:tr>
      <w:tr w:rsidR="00535EF4" w:rsidTr="002330CC">
        <w:tc>
          <w:tcPr>
            <w:tcW w:w="7054" w:type="dxa"/>
            <w:shd w:val="clear" w:color="auto" w:fill="D9D9D9" w:themeFill="background1" w:themeFillShade="D9"/>
          </w:tcPr>
          <w:p w:rsidR="00535EF4" w:rsidRDefault="00535EF4" w:rsidP="002330CC">
            <w:r>
              <w:t>Iné peňažné príjmy projektu v monitorovanom období</w:t>
            </w:r>
            <w:r>
              <w:rPr>
                <w:rStyle w:val="Odkaznapoznmkupodiarou"/>
              </w:rPr>
              <w:footnoteReference w:id="49"/>
            </w:r>
            <w:r>
              <w:t xml:space="preserve"> (v EUR)</w:t>
            </w:r>
          </w:p>
        </w:tc>
        <w:tc>
          <w:tcPr>
            <w:tcW w:w="7088" w:type="dxa"/>
          </w:tcPr>
          <w:p w:rsidR="00535EF4" w:rsidRDefault="00535EF4" w:rsidP="002330CC"/>
        </w:tc>
      </w:tr>
      <w:tr w:rsidR="00535EF4" w:rsidTr="002330CC">
        <w:tc>
          <w:tcPr>
            <w:tcW w:w="7054" w:type="dxa"/>
            <w:shd w:val="clear" w:color="auto" w:fill="D9D9D9" w:themeFill="background1" w:themeFillShade="D9"/>
          </w:tcPr>
          <w:p w:rsidR="00535EF4" w:rsidRDefault="00535EF4" w:rsidP="002330CC">
            <w:r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50"/>
            </w:r>
            <w:r>
              <w:t xml:space="preserve"> (v EUR)</w:t>
            </w:r>
          </w:p>
        </w:tc>
        <w:tc>
          <w:tcPr>
            <w:tcW w:w="7088" w:type="dxa"/>
          </w:tcPr>
          <w:p w:rsidR="00535EF4" w:rsidRDefault="00535EF4" w:rsidP="002330CC"/>
        </w:tc>
      </w:tr>
      <w:tr w:rsidR="00535EF4" w:rsidTr="002330CC">
        <w:tc>
          <w:tcPr>
            <w:tcW w:w="7054" w:type="dxa"/>
            <w:shd w:val="clear" w:color="auto" w:fill="D9D9D9" w:themeFill="background1" w:themeFillShade="D9"/>
          </w:tcPr>
          <w:p w:rsidR="00535EF4" w:rsidRDefault="00535EF4" w:rsidP="002330CC">
            <w:r>
              <w:t>Iné čisté peňažné príjmy projektu  v monitorovanom období</w:t>
            </w:r>
            <w:r>
              <w:rPr>
                <w:rStyle w:val="Odkaznapoznmkupodiarou"/>
              </w:rPr>
              <w:footnoteReference w:id="51"/>
            </w:r>
            <w:r>
              <w:t xml:space="preserve"> (v EUR)</w:t>
            </w:r>
          </w:p>
        </w:tc>
        <w:tc>
          <w:tcPr>
            <w:tcW w:w="7088" w:type="dxa"/>
          </w:tcPr>
          <w:p w:rsidR="00535EF4" w:rsidRDefault="00535EF4" w:rsidP="002330CC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219"/>
        <w:gridCol w:w="3686"/>
        <w:gridCol w:w="3118"/>
        <w:gridCol w:w="3119"/>
      </w:tblGrid>
      <w:tr w:rsidR="00841BF5" w:rsidTr="00F04673">
        <w:trPr>
          <w:trHeight w:val="348"/>
        </w:trPr>
        <w:tc>
          <w:tcPr>
            <w:tcW w:w="14142" w:type="dxa"/>
            <w:gridSpan w:val="4"/>
            <w:shd w:val="clear" w:color="auto" w:fill="FABF8F" w:themeFill="accent6" w:themeFillTint="99"/>
          </w:tcPr>
          <w:p w:rsidR="00841BF5" w:rsidRDefault="006F2371" w:rsidP="00665A34">
            <w:r>
              <w:rPr>
                <w:b/>
                <w:sz w:val="28"/>
              </w:rPr>
              <w:t>10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9E556C">
              <w:rPr>
                <w:b/>
                <w:sz w:val="28"/>
              </w:rPr>
              <w:t>Iné údaje na úrovni projektu</w:t>
            </w:r>
            <w:r w:rsidR="00841BF5">
              <w:rPr>
                <w:b/>
                <w:sz w:val="28"/>
              </w:rPr>
              <w:t xml:space="preserve"> </w:t>
            </w:r>
            <w:r w:rsidR="00AF1670">
              <w:rPr>
                <w:rStyle w:val="Odkaznapoznmkupodiarou"/>
                <w:b/>
                <w:sz w:val="28"/>
              </w:rPr>
              <w:footnoteReference w:id="52"/>
            </w:r>
          </w:p>
        </w:tc>
      </w:tr>
      <w:tr w:rsidR="00185F79" w:rsidTr="00185F79">
        <w:tc>
          <w:tcPr>
            <w:tcW w:w="4219" w:type="dxa"/>
            <w:vMerge w:val="restart"/>
            <w:shd w:val="pct15" w:color="auto" w:fill="auto"/>
          </w:tcPr>
          <w:p w:rsidR="00185F79" w:rsidRPr="008B6B81" w:rsidRDefault="00185F79" w:rsidP="00665A34">
            <w:pPr>
              <w:jc w:val="center"/>
              <w:rPr>
                <w:b/>
              </w:rPr>
            </w:pPr>
            <w:r>
              <w:rPr>
                <w:b/>
              </w:rPr>
              <w:t>Iný údaj</w:t>
            </w:r>
            <w:r>
              <w:rPr>
                <w:rStyle w:val="Odkaznapoznmkupodiarou"/>
                <w:b/>
              </w:rPr>
              <w:footnoteReference w:id="53"/>
            </w:r>
          </w:p>
          <w:p w:rsidR="00185F79" w:rsidRPr="008B6B81" w:rsidRDefault="00185F79" w:rsidP="00BE5DFF">
            <w:pPr>
              <w:jc w:val="center"/>
              <w:rPr>
                <w:b/>
              </w:rPr>
            </w:pPr>
          </w:p>
        </w:tc>
        <w:tc>
          <w:tcPr>
            <w:tcW w:w="9923" w:type="dxa"/>
            <w:gridSpan w:val="3"/>
            <w:shd w:val="pct15" w:color="auto" w:fill="auto"/>
          </w:tcPr>
          <w:p w:rsidR="00185F79" w:rsidRDefault="00185F79" w:rsidP="00BE5DFF">
            <w:pPr>
              <w:jc w:val="center"/>
              <w:rPr>
                <w:b/>
              </w:rPr>
            </w:pPr>
          </w:p>
          <w:p w:rsidR="00185F79" w:rsidRPr="00C74C1D" w:rsidRDefault="00185F79" w:rsidP="00BE5DFF">
            <w:pPr>
              <w:jc w:val="center"/>
              <w:rPr>
                <w:b/>
              </w:rPr>
            </w:pPr>
            <w:r w:rsidRPr="008B6B81">
              <w:rPr>
                <w:b/>
              </w:rPr>
              <w:lastRenderedPageBreak/>
              <w:t>Merná jednotka</w:t>
            </w:r>
          </w:p>
          <w:p w:rsidR="00185F79" w:rsidRPr="00C74C1D" w:rsidRDefault="00185F79" w:rsidP="00BE5DFF">
            <w:pPr>
              <w:jc w:val="center"/>
              <w:rPr>
                <w:b/>
              </w:rPr>
            </w:pPr>
          </w:p>
        </w:tc>
      </w:tr>
      <w:tr w:rsidR="00185F79" w:rsidTr="00185F79">
        <w:tc>
          <w:tcPr>
            <w:tcW w:w="4219" w:type="dxa"/>
            <w:vMerge/>
            <w:shd w:val="pct15" w:color="auto" w:fill="auto"/>
          </w:tcPr>
          <w:p w:rsidR="00185F79" w:rsidRDefault="00185F79" w:rsidP="00BE5DFF"/>
        </w:tc>
        <w:tc>
          <w:tcPr>
            <w:tcW w:w="3686" w:type="dxa"/>
            <w:vMerge w:val="restart"/>
            <w:shd w:val="pct15" w:color="auto" w:fill="auto"/>
          </w:tcPr>
          <w:p w:rsidR="00185F79" w:rsidRDefault="00185F79" w:rsidP="00683BA3">
            <w:r>
              <w:t>Názov mernej jednotky</w:t>
            </w:r>
          </w:p>
        </w:tc>
        <w:tc>
          <w:tcPr>
            <w:tcW w:w="6237" w:type="dxa"/>
            <w:gridSpan w:val="2"/>
            <w:shd w:val="pct15" w:color="auto" w:fill="auto"/>
          </w:tcPr>
          <w:p w:rsidR="00185F79" w:rsidRDefault="00185F79" w:rsidP="00185F79">
            <w:r>
              <w:t>Skutočný stav</w:t>
            </w:r>
          </w:p>
        </w:tc>
      </w:tr>
      <w:tr w:rsidR="00185F79" w:rsidTr="00185F79">
        <w:tc>
          <w:tcPr>
            <w:tcW w:w="4219" w:type="dxa"/>
            <w:vMerge/>
            <w:shd w:val="pct15" w:color="auto" w:fill="auto"/>
          </w:tcPr>
          <w:p w:rsidR="00185F79" w:rsidRDefault="00185F79" w:rsidP="00BE5DFF"/>
        </w:tc>
        <w:tc>
          <w:tcPr>
            <w:tcW w:w="3686" w:type="dxa"/>
            <w:vMerge/>
            <w:shd w:val="pct15" w:color="auto" w:fill="auto"/>
          </w:tcPr>
          <w:p w:rsidR="00185F79" w:rsidRDefault="00185F79" w:rsidP="00683BA3"/>
        </w:tc>
        <w:tc>
          <w:tcPr>
            <w:tcW w:w="3118" w:type="dxa"/>
            <w:shd w:val="pct15" w:color="auto" w:fill="auto"/>
          </w:tcPr>
          <w:p w:rsidR="00185F79" w:rsidRDefault="00185F79" w:rsidP="00BE5DFF">
            <w:r>
              <w:t>Spolu</w:t>
            </w:r>
            <w:r>
              <w:rPr>
                <w:rStyle w:val="Odkaznapoznmkupodiarou"/>
              </w:rPr>
              <w:footnoteReference w:id="54"/>
            </w:r>
          </w:p>
        </w:tc>
        <w:tc>
          <w:tcPr>
            <w:tcW w:w="3119" w:type="dxa"/>
            <w:shd w:val="pct15" w:color="auto" w:fill="auto"/>
          </w:tcPr>
          <w:p w:rsidR="00185F79" w:rsidRDefault="00185F79" w:rsidP="00BE5DFF">
            <w:r>
              <w:t>Z toho ženy</w:t>
            </w:r>
            <w:r>
              <w:rPr>
                <w:rStyle w:val="Odkaznapoznmkupodiarou"/>
              </w:rPr>
              <w:footnoteReference w:id="55"/>
            </w:r>
          </w:p>
        </w:tc>
      </w:tr>
      <w:tr w:rsidR="00185F79" w:rsidTr="00185F79">
        <w:tc>
          <w:tcPr>
            <w:tcW w:w="4219" w:type="dxa"/>
          </w:tcPr>
          <w:p w:rsidR="00185F79" w:rsidRDefault="00185F79" w:rsidP="003727FC">
            <w:r>
              <w:t xml:space="preserve">Iný údaj </w:t>
            </w:r>
          </w:p>
        </w:tc>
        <w:tc>
          <w:tcPr>
            <w:tcW w:w="3686" w:type="dxa"/>
          </w:tcPr>
          <w:p w:rsidR="00185F79" w:rsidRDefault="00185F79" w:rsidP="00BE5DFF"/>
        </w:tc>
        <w:tc>
          <w:tcPr>
            <w:tcW w:w="3118" w:type="dxa"/>
          </w:tcPr>
          <w:p w:rsidR="00185F79" w:rsidRDefault="00185F79" w:rsidP="00BE5DFF"/>
        </w:tc>
        <w:tc>
          <w:tcPr>
            <w:tcW w:w="3119" w:type="dxa"/>
          </w:tcPr>
          <w:p w:rsidR="00185F79" w:rsidRDefault="00185F79" w:rsidP="00BE5DFF"/>
        </w:tc>
      </w:tr>
      <w:tr w:rsidR="00841BF5" w:rsidTr="00185F79">
        <w:tc>
          <w:tcPr>
            <w:tcW w:w="4219" w:type="dxa"/>
          </w:tcPr>
          <w:p w:rsidR="00841BF5" w:rsidRDefault="00665A34" w:rsidP="00BE5DFF">
            <w:r>
              <w:t xml:space="preserve">Poznámky k inému údaju </w:t>
            </w:r>
          </w:p>
        </w:tc>
        <w:tc>
          <w:tcPr>
            <w:tcW w:w="9923" w:type="dxa"/>
            <w:gridSpan w:val="3"/>
          </w:tcPr>
          <w:p w:rsidR="00841BF5" w:rsidRDefault="00841BF5" w:rsidP="00BE5DFF"/>
        </w:tc>
      </w:tr>
    </w:tbl>
    <w:p w:rsidR="00841BF5" w:rsidRDefault="00841BF5" w:rsidP="00841BF5">
      <w:pPr>
        <w:jc w:val="center"/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559"/>
        <w:gridCol w:w="1418"/>
        <w:gridCol w:w="1559"/>
        <w:gridCol w:w="1559"/>
        <w:gridCol w:w="1560"/>
        <w:gridCol w:w="1559"/>
        <w:gridCol w:w="1417"/>
        <w:gridCol w:w="1562"/>
      </w:tblGrid>
      <w:tr w:rsidR="002E3B7E" w:rsidTr="00EC5DDD">
        <w:tc>
          <w:tcPr>
            <w:tcW w:w="14144" w:type="dxa"/>
            <w:gridSpan w:val="9"/>
            <w:shd w:val="clear" w:color="auto" w:fill="FABF8F" w:themeFill="accent6" w:themeFillTint="99"/>
          </w:tcPr>
          <w:p w:rsidR="002E3B7E" w:rsidRDefault="00411662" w:rsidP="009767EF">
            <w:r>
              <w:rPr>
                <w:b/>
                <w:sz w:val="28"/>
              </w:rPr>
              <w:t>10a</w:t>
            </w:r>
            <w:r w:rsidR="002E3B7E">
              <w:rPr>
                <w:b/>
                <w:sz w:val="28"/>
              </w:rPr>
              <w:t xml:space="preserve">. </w:t>
            </w:r>
            <w:r w:rsidR="009767EF">
              <w:rPr>
                <w:b/>
                <w:sz w:val="28"/>
              </w:rPr>
              <w:t>Iné údaje</w:t>
            </w:r>
            <w:r w:rsidR="002E3B7E" w:rsidRPr="00F34DBA">
              <w:rPr>
                <w:b/>
                <w:sz w:val="28"/>
              </w:rPr>
              <w:t xml:space="preserve"> o účastníkoch projektu</w:t>
            </w:r>
            <w:r w:rsidR="002E3B7E" w:rsidRPr="00F5129B">
              <w:rPr>
                <w:rStyle w:val="Odkaznapoznmkupodiarou"/>
                <w:b/>
              </w:rPr>
              <w:footnoteReference w:id="56"/>
            </w:r>
          </w:p>
        </w:tc>
      </w:tr>
      <w:tr w:rsidR="002E3B7E" w:rsidTr="00EC5DDD">
        <w:tc>
          <w:tcPr>
            <w:tcW w:w="1951" w:type="dxa"/>
            <w:vMerge w:val="restart"/>
            <w:shd w:val="clear" w:color="auto" w:fill="D9D9D9" w:themeFill="background1" w:themeFillShade="D9"/>
          </w:tcPr>
          <w:p w:rsidR="002E3B7E" w:rsidRPr="00AE6127" w:rsidRDefault="002E3B7E" w:rsidP="006445E7">
            <w:pPr>
              <w:rPr>
                <w:b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D9D9D9" w:themeFill="background1" w:themeFillShade="D9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od začiatku realizácie projektu</w:t>
            </w:r>
          </w:p>
        </w:tc>
      </w:tr>
      <w:tr w:rsidR="002E3B7E" w:rsidTr="00EC5DDD">
        <w:tc>
          <w:tcPr>
            <w:tcW w:w="1951" w:type="dxa"/>
            <w:vMerge/>
            <w:shd w:val="clear" w:color="auto" w:fill="D9D9D9" w:themeFill="background1" w:themeFillShade="D9"/>
          </w:tcPr>
          <w:p w:rsidR="002E3B7E" w:rsidRPr="009767EF" w:rsidRDefault="002E3B7E" w:rsidP="006445E7"/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</w:tr>
      <w:tr w:rsidR="002E3B7E" w:rsidTr="00EC5DDD">
        <w:tc>
          <w:tcPr>
            <w:tcW w:w="1951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Celkový počet účastníkov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5D192E" w:rsidP="00D023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="002E3B7E" w:rsidRPr="0008230A">
              <w:rPr>
                <w:color w:val="000000"/>
              </w:rPr>
              <w:t>amestnan</w:t>
            </w:r>
            <w:r w:rsidR="00EC220A">
              <w:rPr>
                <w:color w:val="000000"/>
              </w:rPr>
              <w:t>é osoby</w:t>
            </w:r>
            <w:r w:rsidR="002E3B7E" w:rsidRPr="0008230A">
              <w:rPr>
                <w:color w:val="000000"/>
              </w:rPr>
              <w:t>, vrátane samostatne zárobkovo činný</w:t>
            </w:r>
            <w:r w:rsidR="00D02335">
              <w:rPr>
                <w:color w:val="000000"/>
              </w:rPr>
              <w:t>ch</w:t>
            </w:r>
            <w:r w:rsidR="002E3B7E" w:rsidRPr="0008230A">
              <w:rPr>
                <w:color w:val="000000"/>
              </w:rPr>
              <w:t xml:space="preserve"> os</w:t>
            </w:r>
            <w:r w:rsidR="00D02335">
              <w:rPr>
                <w:color w:val="000000"/>
              </w:rPr>
              <w:t>ôb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5D192E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="002E3B7E" w:rsidRPr="0008230A">
              <w:rPr>
                <w:color w:val="000000"/>
              </w:rPr>
              <w:t>ezamestnan</w:t>
            </w:r>
            <w:r w:rsidR="00EC220A">
              <w:rPr>
                <w:color w:val="000000"/>
              </w:rPr>
              <w:t>é osoby</w:t>
            </w:r>
            <w:r w:rsidR="002E3B7E" w:rsidRPr="0008230A">
              <w:rPr>
                <w:color w:val="000000"/>
              </w:rPr>
              <w:t>, vrátane dlhodobo nezamestnaných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DC30FD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 toho </w:t>
            </w:r>
            <w:r w:rsidR="005D192E">
              <w:rPr>
                <w:color w:val="000000"/>
              </w:rPr>
              <w:t>d</w:t>
            </w:r>
            <w:r w:rsidR="002E3B7E" w:rsidRPr="0008230A">
              <w:rPr>
                <w:color w:val="000000"/>
              </w:rPr>
              <w:t>lhodobo nezamestnan</w:t>
            </w:r>
            <w:r w:rsidR="00EC220A">
              <w:rPr>
                <w:color w:val="000000"/>
              </w:rPr>
              <w:t>é osoby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5D192E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n</w:t>
            </w:r>
            <w:r w:rsidR="002E3B7E" w:rsidRPr="0008230A">
              <w:rPr>
                <w:color w:val="000000"/>
              </w:rPr>
              <w:t>eaktívne osoby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DC30FD" w:rsidP="00EC2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 toho </w:t>
            </w:r>
            <w:r w:rsidR="005D192E">
              <w:rPr>
                <w:color w:val="000000"/>
              </w:rPr>
              <w:t>n</w:t>
            </w:r>
            <w:r w:rsidR="002E3B7E" w:rsidRPr="0008230A">
              <w:rPr>
                <w:color w:val="000000"/>
              </w:rPr>
              <w:t>eaktívne osoby, ktoré nie sú</w:t>
            </w:r>
            <w:r w:rsidR="00EC220A">
              <w:rPr>
                <w:color w:val="000000"/>
              </w:rPr>
              <w:t xml:space="preserve"> v procese vzdelávania ani </w:t>
            </w:r>
            <w:r w:rsidR="002E3B7E" w:rsidRPr="0008230A">
              <w:rPr>
                <w:color w:val="000000"/>
              </w:rPr>
              <w:t xml:space="preserve"> odbornej prípravy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5D192E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osoby vo veku </w:t>
            </w:r>
            <w:r w:rsidR="002E3B7E" w:rsidRPr="0008230A">
              <w:rPr>
                <w:color w:val="000000"/>
              </w:rPr>
              <w:t>do 25</w:t>
            </w:r>
            <w:r w:rsidR="008A6B97">
              <w:rPr>
                <w:rStyle w:val="Odkaznapoznmkupodiarou"/>
                <w:color w:val="000000"/>
              </w:rPr>
              <w:footnoteReference w:id="57"/>
            </w:r>
            <w:r w:rsidR="002E3B7E" w:rsidRPr="0008230A">
              <w:rPr>
                <w:color w:val="000000"/>
              </w:rPr>
              <w:t xml:space="preserve">  rokov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2E3B7E" w:rsidP="008A6B97">
            <w:pPr>
              <w:jc w:val="center"/>
              <w:rPr>
                <w:color w:val="000000"/>
              </w:rPr>
            </w:pPr>
            <w:r w:rsidRPr="0008230A">
              <w:rPr>
                <w:color w:val="000000"/>
              </w:rPr>
              <w:t xml:space="preserve"> </w:t>
            </w:r>
            <w:r w:rsidR="005D192E">
              <w:rPr>
                <w:color w:val="000000"/>
              </w:rPr>
              <w:t xml:space="preserve">osoby vo veku </w:t>
            </w:r>
            <w:r w:rsidR="008A6B97">
              <w:rPr>
                <w:color w:val="000000"/>
              </w:rPr>
              <w:t>od</w:t>
            </w:r>
            <w:r w:rsidRPr="0008230A">
              <w:rPr>
                <w:color w:val="000000"/>
              </w:rPr>
              <w:t xml:space="preserve"> 54 rokov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Del="00A62F98" w:rsidRDefault="00C21C44" w:rsidP="008A6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="008A6B97">
              <w:rPr>
                <w:color w:val="000000"/>
              </w:rPr>
              <w:t xml:space="preserve"> toho </w:t>
            </w:r>
            <w:r w:rsidR="005D192E">
              <w:rPr>
                <w:color w:val="000000"/>
              </w:rPr>
              <w:t xml:space="preserve">osoby vo veku </w:t>
            </w:r>
            <w:r w:rsidR="008A6B97">
              <w:rPr>
                <w:color w:val="000000"/>
              </w:rPr>
              <w:t>od</w:t>
            </w:r>
            <w:r w:rsidR="002E3B7E" w:rsidRPr="0008230A">
              <w:rPr>
                <w:color w:val="000000"/>
              </w:rPr>
              <w:t xml:space="preserve"> 54 rokov, ktor</w:t>
            </w:r>
            <w:r w:rsidR="005D192E">
              <w:rPr>
                <w:color w:val="000000"/>
              </w:rPr>
              <w:t>é</w:t>
            </w:r>
            <w:r w:rsidR="002E3B7E" w:rsidRPr="0008230A">
              <w:rPr>
                <w:color w:val="000000"/>
              </w:rPr>
              <w:t xml:space="preserve"> sú nezamestnan</w:t>
            </w:r>
            <w:r w:rsidR="005D192E">
              <w:rPr>
                <w:color w:val="000000"/>
              </w:rPr>
              <w:t xml:space="preserve">é, vrátane dlhodobo nezamestnaných alebo </w:t>
            </w:r>
            <w:r w:rsidR="002E3B7E" w:rsidRPr="0008230A">
              <w:rPr>
                <w:color w:val="000000"/>
              </w:rPr>
              <w:t xml:space="preserve"> neaktívn</w:t>
            </w:r>
            <w:r w:rsidR="005D192E">
              <w:rPr>
                <w:color w:val="000000"/>
              </w:rPr>
              <w:t xml:space="preserve">ych osôb, ktoré </w:t>
            </w:r>
            <w:r w:rsidR="002E3B7E" w:rsidRPr="0008230A">
              <w:rPr>
                <w:color w:val="000000"/>
              </w:rPr>
              <w:t> nie sú v procese vzdelávania ani odbornej prípravy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D64A2D" w:rsidP="00D64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="002E3B7E" w:rsidRPr="0008230A">
              <w:rPr>
                <w:color w:val="000000"/>
              </w:rPr>
              <w:t>igranti, účastníci</w:t>
            </w:r>
            <w:r>
              <w:rPr>
                <w:color w:val="000000"/>
              </w:rPr>
              <w:t xml:space="preserve"> s cudzím </w:t>
            </w:r>
            <w:r w:rsidR="002E3B7E" w:rsidRPr="0008230A">
              <w:rPr>
                <w:color w:val="000000"/>
              </w:rPr>
              <w:t xml:space="preserve">pôvodom, menšiny (vrátane 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marginalizovanýc</w:t>
            </w:r>
            <w:r>
              <w:rPr>
                <w:color w:val="000000"/>
              </w:rPr>
              <w:lastRenderedPageBreak/>
              <w:t>h</w:t>
            </w:r>
            <w:proofErr w:type="spellEnd"/>
            <w:r>
              <w:rPr>
                <w:color w:val="000000"/>
              </w:rPr>
              <w:t xml:space="preserve"> komunít ako sú napríklad Rómovia</w:t>
            </w:r>
            <w:r w:rsidR="002E3B7E" w:rsidRPr="0008230A">
              <w:rPr>
                <w:color w:val="000000"/>
              </w:rPr>
              <w:t>)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D64A2D" w:rsidP="00D64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účastníci so z</w:t>
            </w:r>
            <w:r w:rsidR="002E3B7E" w:rsidRPr="0008230A">
              <w:rPr>
                <w:color w:val="000000"/>
              </w:rPr>
              <w:t>dravotn</w:t>
            </w:r>
            <w:r>
              <w:rPr>
                <w:color w:val="000000"/>
              </w:rPr>
              <w:t xml:space="preserve">ým </w:t>
            </w:r>
            <w:r w:rsidR="002E3B7E" w:rsidRPr="0008230A">
              <w:rPr>
                <w:color w:val="000000"/>
              </w:rPr>
              <w:t xml:space="preserve"> postihnutí</w:t>
            </w:r>
            <w:r>
              <w:rPr>
                <w:color w:val="000000"/>
              </w:rPr>
              <w:t>m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2E3B7E" w:rsidP="006445E7">
            <w:pPr>
              <w:jc w:val="center"/>
              <w:rPr>
                <w:color w:val="000000"/>
              </w:rPr>
            </w:pPr>
            <w:r w:rsidRPr="0008230A">
              <w:rPr>
                <w:color w:val="000000"/>
              </w:rPr>
              <w:t>Iné znevýhodnené osoby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A53306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nezamestnaných osôb</w:t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A53306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nezamestnaných osôb so závislými deťmi</w:t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A53306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ako osamelé osoby so závislými deťmi</w:t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A53306" w:rsidP="006445E7">
            <w:pPr>
              <w:jc w:val="center"/>
              <w:rPr>
                <w:color w:val="000000"/>
              </w:rPr>
            </w:pPr>
            <w:r>
              <w:t xml:space="preserve">bezdomovci alebo osoby postihnuté </w:t>
            </w:r>
            <w:r>
              <w:lastRenderedPageBreak/>
              <w:t>vylúčením z bývania</w:t>
            </w:r>
            <w:r w:rsidR="00656B04">
              <w:rPr>
                <w:rStyle w:val="Odkaznapoznmkupodiarou"/>
              </w:rPr>
              <w:footnoteReference w:id="58"/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Default="00A53306" w:rsidP="006445E7">
            <w:pPr>
              <w:jc w:val="center"/>
            </w:pPr>
            <w:r>
              <w:lastRenderedPageBreak/>
              <w:t>osoby z vidieckych oblastí</w:t>
            </w:r>
            <w:r w:rsidR="00656B04">
              <w:rPr>
                <w:rStyle w:val="Odkaznapoznmkupodiarou"/>
              </w:rPr>
              <w:footnoteReference w:id="59"/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A11248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osoby so základným (ISCED 1) alebo nižším sekundárnym (ISCED 2) vzdelaním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A11248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osoby s vyšším sekundárnym (ISCED 3) alebo </w:t>
            </w:r>
            <w:proofErr w:type="spellStart"/>
            <w:r>
              <w:rPr>
                <w:color w:val="000000"/>
              </w:rPr>
              <w:t>post-sekundárnym</w:t>
            </w:r>
            <w:proofErr w:type="spellEnd"/>
            <w:r>
              <w:rPr>
                <w:color w:val="000000"/>
              </w:rPr>
              <w:t xml:space="preserve"> (ISCED 4) vzdelaním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A11248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osoby s terciárnym vzdelaním (ISCED 5 až 8)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</w:tbl>
    <w:p w:rsidR="00AA5D1E" w:rsidRDefault="00AA5D1E" w:rsidP="00841BF5">
      <w:pPr>
        <w:jc w:val="center"/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559"/>
        <w:gridCol w:w="1559"/>
        <w:gridCol w:w="1559"/>
        <w:gridCol w:w="1560"/>
        <w:gridCol w:w="1559"/>
        <w:gridCol w:w="1559"/>
        <w:gridCol w:w="1420"/>
      </w:tblGrid>
      <w:tr w:rsidR="00E431F3" w:rsidTr="008F6A04">
        <w:tc>
          <w:tcPr>
            <w:tcW w:w="14144" w:type="dxa"/>
            <w:gridSpan w:val="9"/>
            <w:shd w:val="clear" w:color="auto" w:fill="FABF8F" w:themeFill="accent6" w:themeFillTint="99"/>
          </w:tcPr>
          <w:p w:rsidR="00E431F3" w:rsidRDefault="00E431F3" w:rsidP="009767EF">
            <w:r>
              <w:rPr>
                <w:b/>
                <w:sz w:val="28"/>
              </w:rPr>
              <w:t>1</w:t>
            </w:r>
            <w:r w:rsidR="00411662">
              <w:rPr>
                <w:b/>
                <w:sz w:val="28"/>
              </w:rPr>
              <w:t>0b</w:t>
            </w:r>
            <w:r>
              <w:rPr>
                <w:b/>
                <w:sz w:val="28"/>
              </w:rPr>
              <w:t xml:space="preserve">. </w:t>
            </w:r>
            <w:r w:rsidR="009767EF">
              <w:rPr>
                <w:b/>
                <w:sz w:val="28"/>
              </w:rPr>
              <w:t>Iné údaje</w:t>
            </w:r>
            <w:r w:rsidRPr="00F34DBA">
              <w:rPr>
                <w:b/>
                <w:sz w:val="28"/>
              </w:rPr>
              <w:t xml:space="preserve"> o účastníkoch projektu</w:t>
            </w:r>
            <w:r>
              <w:rPr>
                <w:b/>
                <w:sz w:val="28"/>
              </w:rPr>
              <w:t xml:space="preserve"> vo vzťahu k IZM</w:t>
            </w:r>
            <w:r w:rsidRPr="00F5129B">
              <w:rPr>
                <w:rStyle w:val="Odkaznapoznmkupodiarou"/>
                <w:b/>
              </w:rPr>
              <w:footnoteReference w:id="60"/>
            </w:r>
          </w:p>
        </w:tc>
      </w:tr>
      <w:tr w:rsidR="00E431F3" w:rsidTr="008F6A04">
        <w:tc>
          <w:tcPr>
            <w:tcW w:w="1951" w:type="dxa"/>
            <w:vMerge w:val="restart"/>
            <w:shd w:val="clear" w:color="auto" w:fill="D9D9D9" w:themeFill="background1" w:themeFillShade="D9"/>
          </w:tcPr>
          <w:p w:rsidR="00E431F3" w:rsidRPr="00AE6127" w:rsidRDefault="00E431F3" w:rsidP="00730607">
            <w:pPr>
              <w:rPr>
                <w:b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 xml:space="preserve">Prichádzajúci účastníci projektu počas </w:t>
            </w:r>
            <w:r w:rsidRPr="0008230A">
              <w:rPr>
                <w:b/>
                <w:color w:val="000000"/>
              </w:rPr>
              <w:lastRenderedPageBreak/>
              <w:t>monitorovaného obdobia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lastRenderedPageBreak/>
              <w:t xml:space="preserve">Odchádzajúci účastníci projektu počas </w:t>
            </w:r>
            <w:r w:rsidRPr="0008230A">
              <w:rPr>
                <w:b/>
                <w:color w:val="000000"/>
              </w:rPr>
              <w:lastRenderedPageBreak/>
              <w:t>monitorovaného obdobia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lastRenderedPageBreak/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D9D9D9" w:themeFill="background1" w:themeFillShade="D9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 xml:space="preserve">Odchádzajúci účastníci od začiatku realizácie </w:t>
            </w:r>
            <w:r w:rsidRPr="0008230A">
              <w:rPr>
                <w:b/>
                <w:color w:val="000000"/>
              </w:rPr>
              <w:lastRenderedPageBreak/>
              <w:t>projektu</w:t>
            </w:r>
          </w:p>
        </w:tc>
      </w:tr>
      <w:tr w:rsidR="00E431F3" w:rsidTr="008F6A04">
        <w:tc>
          <w:tcPr>
            <w:tcW w:w="1951" w:type="dxa"/>
            <w:vMerge/>
            <w:shd w:val="clear" w:color="auto" w:fill="D9D9D9" w:themeFill="background1" w:themeFillShade="D9"/>
          </w:tcPr>
          <w:p w:rsidR="00E431F3" w:rsidRPr="00730607" w:rsidRDefault="00E431F3" w:rsidP="00730607"/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420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</w:tr>
      <w:tr w:rsidR="00E431F3" w:rsidTr="008F6A04">
        <w:tc>
          <w:tcPr>
            <w:tcW w:w="1951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Celkový počet účastníkov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Pr="0008230A">
              <w:rPr>
                <w:color w:val="000000"/>
              </w:rPr>
              <w:t>ezamestnan</w:t>
            </w:r>
            <w:r>
              <w:rPr>
                <w:color w:val="000000"/>
              </w:rPr>
              <w:t>é osoby</w:t>
            </w:r>
            <w:r w:rsidRPr="0008230A">
              <w:rPr>
                <w:color w:val="000000"/>
              </w:rPr>
              <w:t>, vrátane dlhodobo nezamestnaných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8A6B97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 toho </w:t>
            </w:r>
            <w:r w:rsidR="00E431F3">
              <w:rPr>
                <w:color w:val="000000"/>
              </w:rPr>
              <w:t>d</w:t>
            </w:r>
            <w:r w:rsidR="00E431F3" w:rsidRPr="0008230A">
              <w:rPr>
                <w:color w:val="000000"/>
              </w:rPr>
              <w:t>lhodobo nezamestnan</w:t>
            </w:r>
            <w:r w:rsidR="00E431F3">
              <w:rPr>
                <w:color w:val="000000"/>
              </w:rPr>
              <w:t>é osoby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Pr="0008230A">
              <w:rPr>
                <w:color w:val="000000"/>
              </w:rPr>
              <w:t>eaktívne osoby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8A6B97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 toho </w:t>
            </w:r>
            <w:r w:rsidR="00E431F3">
              <w:rPr>
                <w:color w:val="000000"/>
              </w:rPr>
              <w:t>n</w:t>
            </w:r>
            <w:r w:rsidR="00E431F3" w:rsidRPr="0008230A">
              <w:rPr>
                <w:color w:val="000000"/>
              </w:rPr>
              <w:t>eaktívne osoby, ktoré nie sú</w:t>
            </w:r>
            <w:r w:rsidR="00E431F3">
              <w:rPr>
                <w:color w:val="000000"/>
              </w:rPr>
              <w:t xml:space="preserve"> v procese vzdelávania ani </w:t>
            </w:r>
            <w:r w:rsidR="00E431F3" w:rsidRPr="0008230A">
              <w:rPr>
                <w:color w:val="000000"/>
              </w:rPr>
              <w:t xml:space="preserve"> odbornej prípravy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osoby vo veku do 25</w:t>
            </w:r>
            <w:r w:rsidR="008A6B97">
              <w:rPr>
                <w:rStyle w:val="Odkaznapoznmkupodiarou"/>
                <w:color w:val="000000"/>
              </w:rPr>
              <w:footnoteReference w:id="61"/>
            </w:r>
            <w:r>
              <w:rPr>
                <w:color w:val="000000"/>
              </w:rPr>
              <w:t xml:space="preserve">  rokov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8A6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osoby vo veku </w:t>
            </w:r>
            <w:r w:rsidR="008A6B97">
              <w:rPr>
                <w:color w:val="000000"/>
              </w:rPr>
              <w:t>od 25</w:t>
            </w:r>
            <w:r w:rsidR="00C21C44">
              <w:rPr>
                <w:color w:val="000000"/>
              </w:rPr>
              <w:t xml:space="preserve"> do </w:t>
            </w:r>
            <w:r w:rsidR="008A6B97">
              <w:rPr>
                <w:color w:val="000000"/>
              </w:rPr>
              <w:t>30</w:t>
            </w:r>
            <w:r w:rsidR="008A6B97">
              <w:rPr>
                <w:rStyle w:val="Odkaznapoznmkupodiarou"/>
                <w:color w:val="000000"/>
              </w:rPr>
              <w:footnoteReference w:id="62"/>
            </w:r>
            <w:r w:rsidRPr="0008230A">
              <w:rPr>
                <w:color w:val="000000"/>
              </w:rPr>
              <w:t xml:space="preserve"> rokov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Pr="0008230A">
              <w:rPr>
                <w:color w:val="000000"/>
              </w:rPr>
              <w:t>igranti, účastníci</w:t>
            </w:r>
            <w:r>
              <w:rPr>
                <w:color w:val="000000"/>
              </w:rPr>
              <w:t xml:space="preserve"> s cudzím </w:t>
            </w:r>
            <w:r w:rsidRPr="0008230A">
              <w:rPr>
                <w:color w:val="000000"/>
              </w:rPr>
              <w:t xml:space="preserve">pôvodom, menšiny (vrátane 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marginalizovaných</w:t>
            </w:r>
            <w:proofErr w:type="spellEnd"/>
            <w:r>
              <w:rPr>
                <w:color w:val="000000"/>
              </w:rPr>
              <w:t xml:space="preserve"> komunít ako sú </w:t>
            </w:r>
            <w:r>
              <w:rPr>
                <w:color w:val="000000"/>
              </w:rPr>
              <w:lastRenderedPageBreak/>
              <w:t>napríklad Rómovia</w:t>
            </w:r>
            <w:r w:rsidRPr="0008230A">
              <w:rPr>
                <w:color w:val="000000"/>
              </w:rPr>
              <w:t>)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účastníci so z</w:t>
            </w:r>
            <w:r w:rsidRPr="0008230A">
              <w:rPr>
                <w:color w:val="000000"/>
              </w:rPr>
              <w:t>dravotn</w:t>
            </w:r>
            <w:r>
              <w:rPr>
                <w:color w:val="000000"/>
              </w:rPr>
              <w:t xml:space="preserve">ým </w:t>
            </w:r>
            <w:r w:rsidRPr="0008230A">
              <w:rPr>
                <w:color w:val="000000"/>
              </w:rPr>
              <w:t xml:space="preserve"> postihnutí</w:t>
            </w:r>
            <w:r>
              <w:rPr>
                <w:color w:val="000000"/>
              </w:rPr>
              <w:t>m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C21C44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  <w:r w:rsidR="00E431F3" w:rsidRPr="0008230A">
              <w:rPr>
                <w:color w:val="000000"/>
              </w:rPr>
              <w:t>né znevýhodnené osoby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nezamestnaných osôb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nezamestnaných osôb so závislými deťmi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ako osamelé osoby so závislými deťmi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t xml:space="preserve">bezdomovci alebo osoby postihnuté </w:t>
            </w:r>
            <w:r>
              <w:lastRenderedPageBreak/>
              <w:t>vylúčením z bývania</w:t>
            </w:r>
            <w:r w:rsidR="00656B04">
              <w:rPr>
                <w:rStyle w:val="Odkaznapoznmkupodiarou"/>
              </w:rPr>
              <w:footnoteReference w:id="63"/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Default="00E431F3" w:rsidP="00730607">
            <w:pPr>
              <w:jc w:val="center"/>
            </w:pPr>
            <w:r>
              <w:lastRenderedPageBreak/>
              <w:t>osoby z vidieckych oblastí</w:t>
            </w:r>
            <w:r w:rsidR="00656B04">
              <w:rPr>
                <w:rStyle w:val="Odkaznapoznmkupodiarou"/>
              </w:rPr>
              <w:footnoteReference w:id="64"/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osoby so základným (ISCED 1) alebo nižším sekundárnym (ISCED 2) vzdelaním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osoby s vyšším sekundárnym (ISCED 3) alebo </w:t>
            </w:r>
            <w:proofErr w:type="spellStart"/>
            <w:r>
              <w:rPr>
                <w:color w:val="000000"/>
              </w:rPr>
              <w:t>post-sekundárnym</w:t>
            </w:r>
            <w:proofErr w:type="spellEnd"/>
            <w:r>
              <w:rPr>
                <w:color w:val="000000"/>
              </w:rPr>
              <w:t xml:space="preserve"> (ISCED 4) vzdelaním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osoby s terciárnym vzdelaním (ISCED 5 až 8)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</w:tbl>
    <w:p w:rsidR="00841BF5" w:rsidRDefault="00841BF5" w:rsidP="00841BF5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63"/>
        <w:gridCol w:w="1163"/>
        <w:gridCol w:w="988"/>
        <w:gridCol w:w="2113"/>
        <w:gridCol w:w="1003"/>
        <w:gridCol w:w="1123"/>
        <w:gridCol w:w="1136"/>
        <w:gridCol w:w="5529"/>
      </w:tblGrid>
      <w:tr w:rsidR="00841BF5" w:rsidTr="00841BF5">
        <w:tc>
          <w:tcPr>
            <w:tcW w:w="14142" w:type="dxa"/>
            <w:gridSpan w:val="8"/>
            <w:shd w:val="clear" w:color="auto" w:fill="FABF8F" w:themeFill="accent6" w:themeFillTint="99"/>
          </w:tcPr>
          <w:p w:rsidR="00841BF5" w:rsidRDefault="006F2371" w:rsidP="006F2371">
            <w:r>
              <w:rPr>
                <w:b/>
                <w:sz w:val="28"/>
              </w:rPr>
              <w:t>1</w:t>
            </w:r>
            <w:r w:rsidR="00411662">
              <w:rPr>
                <w:b/>
                <w:sz w:val="28"/>
              </w:rPr>
              <w:t>1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E836BC">
              <w:rPr>
                <w:b/>
                <w:sz w:val="28"/>
              </w:rPr>
              <w:t>Verejné obstarávanie</w:t>
            </w:r>
          </w:p>
        </w:tc>
      </w:tr>
      <w:tr w:rsidR="00841BF5" w:rsidTr="00841BF5">
        <w:tc>
          <w:tcPr>
            <w:tcW w:w="1097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Aktivita</w:t>
            </w:r>
            <w:r>
              <w:rPr>
                <w:rStyle w:val="Odkaznapoznmkupodiarou"/>
                <w:color w:val="000000"/>
              </w:rPr>
              <w:footnoteReference w:id="65"/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Názov zákazky</w:t>
            </w:r>
            <w:r>
              <w:rPr>
                <w:rStyle w:val="Odkaznapoznmkupodiarou"/>
                <w:color w:val="000000"/>
              </w:rPr>
              <w:footnoteReference w:id="66"/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Metóda podľa </w:t>
            </w:r>
            <w:r>
              <w:rPr>
                <w:color w:val="000000"/>
              </w:rPr>
              <w:lastRenderedPageBreak/>
              <w:t>limitu</w:t>
            </w:r>
            <w:r>
              <w:rPr>
                <w:rStyle w:val="Odkaznapoznmkupodiarou"/>
                <w:color w:val="000000"/>
              </w:rPr>
              <w:footnoteReference w:id="67"/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Postup obstarávania  podľa </w:t>
            </w:r>
            <w:r>
              <w:rPr>
                <w:color w:val="000000"/>
              </w:rPr>
              <w:lastRenderedPageBreak/>
              <w:t>typu VO</w:t>
            </w:r>
            <w:r>
              <w:rPr>
                <w:rStyle w:val="Odkaznapoznmkupodiarou"/>
                <w:color w:val="000000"/>
              </w:rPr>
              <w:footnoteReference w:id="68"/>
            </w:r>
          </w:p>
        </w:tc>
        <w:tc>
          <w:tcPr>
            <w:tcW w:w="968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PHZ zákazky </w:t>
            </w:r>
            <w:r>
              <w:rPr>
                <w:color w:val="000000"/>
              </w:rPr>
              <w:lastRenderedPageBreak/>
              <w:t>v € (bez DPH)</w:t>
            </w:r>
            <w:r>
              <w:rPr>
                <w:rStyle w:val="Odkaznapoznmkupodiarou"/>
                <w:color w:val="000000"/>
              </w:rPr>
              <w:footnoteReference w:id="69"/>
            </w:r>
          </w:p>
        </w:tc>
        <w:tc>
          <w:tcPr>
            <w:tcW w:w="1081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Výsledná suma </w:t>
            </w:r>
            <w:r>
              <w:rPr>
                <w:color w:val="000000"/>
              </w:rPr>
              <w:lastRenderedPageBreak/>
              <w:t>zákazky v (€) bez DPH</w:t>
            </w:r>
            <w:r>
              <w:rPr>
                <w:rStyle w:val="Odkaznapoznmkupodiarou"/>
                <w:color w:val="000000"/>
              </w:rPr>
              <w:footnoteReference w:id="70"/>
            </w:r>
          </w:p>
        </w:tc>
        <w:tc>
          <w:tcPr>
            <w:tcW w:w="1109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Stav realizácie </w:t>
            </w:r>
            <w:r>
              <w:rPr>
                <w:color w:val="000000"/>
              </w:rPr>
              <w:lastRenderedPageBreak/>
              <w:t>VO</w:t>
            </w:r>
            <w:r>
              <w:rPr>
                <w:rStyle w:val="Odkaznapoznmkupodiarou"/>
                <w:color w:val="000000"/>
              </w:rPr>
              <w:footnoteReference w:id="71"/>
            </w:r>
          </w:p>
        </w:tc>
        <w:tc>
          <w:tcPr>
            <w:tcW w:w="5816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Stručný popis</w:t>
            </w:r>
            <w:r>
              <w:rPr>
                <w:rStyle w:val="Odkaznapoznmkupodiarou"/>
                <w:color w:val="000000"/>
              </w:rPr>
              <w:footnoteReference w:id="72"/>
            </w:r>
          </w:p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841BF5" w:rsidTr="00841BF5">
        <w:tc>
          <w:tcPr>
            <w:tcW w:w="14142" w:type="dxa"/>
            <w:shd w:val="clear" w:color="auto" w:fill="FABF8F" w:themeFill="accent6" w:themeFillTint="99"/>
          </w:tcPr>
          <w:p w:rsidR="00841BF5" w:rsidRDefault="006F2371" w:rsidP="006F2371">
            <w:r>
              <w:rPr>
                <w:b/>
                <w:sz w:val="28"/>
              </w:rPr>
              <w:t>1</w:t>
            </w:r>
            <w:r w:rsidR="00411662">
              <w:rPr>
                <w:b/>
                <w:sz w:val="28"/>
              </w:rPr>
              <w:t>2</w:t>
            </w:r>
            <w:r w:rsidR="00841BF5" w:rsidRPr="009E556C">
              <w:rPr>
                <w:b/>
                <w:sz w:val="28"/>
                <w:shd w:val="clear" w:color="auto" w:fill="FABF8F" w:themeFill="accent6" w:themeFillTint="99"/>
              </w:rPr>
              <w:t>. Identifikované problémy</w:t>
            </w:r>
            <w:r w:rsidR="00523116">
              <w:rPr>
                <w:b/>
                <w:sz w:val="28"/>
                <w:shd w:val="clear" w:color="auto" w:fill="FABF8F" w:themeFill="accent6" w:themeFillTint="99"/>
              </w:rPr>
              <w:t>,</w:t>
            </w:r>
            <w:r w:rsidR="00841BF5" w:rsidRPr="009E556C">
              <w:rPr>
                <w:b/>
                <w:sz w:val="28"/>
                <w:shd w:val="clear" w:color="auto" w:fill="FABF8F" w:themeFill="accent6" w:themeFillTint="99"/>
              </w:rPr>
              <w:t xml:space="preserve"> riziká </w:t>
            </w:r>
            <w:r w:rsidR="008A16AC">
              <w:rPr>
                <w:b/>
                <w:sz w:val="28"/>
                <w:shd w:val="clear" w:color="auto" w:fill="FABF8F" w:themeFill="accent6" w:themeFillTint="99"/>
              </w:rPr>
              <w:t xml:space="preserve">a ďalšie informácie  </w:t>
            </w:r>
            <w:r w:rsidR="00841BF5" w:rsidRPr="009E556C">
              <w:rPr>
                <w:b/>
                <w:sz w:val="28"/>
                <w:shd w:val="clear" w:color="auto" w:fill="FABF8F" w:themeFill="accent6" w:themeFillTint="99"/>
              </w:rPr>
              <w:t>v </w:t>
            </w:r>
            <w:r w:rsidR="00523116">
              <w:rPr>
                <w:b/>
                <w:sz w:val="28"/>
                <w:shd w:val="clear" w:color="auto" w:fill="FABF8F" w:themeFill="accent6" w:themeFillTint="99"/>
              </w:rPr>
              <w:t xml:space="preserve"> súvislosti</w:t>
            </w:r>
            <w:r w:rsidR="00523116" w:rsidRPr="009E556C">
              <w:rPr>
                <w:b/>
                <w:sz w:val="28"/>
                <w:shd w:val="clear" w:color="auto" w:fill="FABF8F" w:themeFill="accent6" w:themeFillTint="99"/>
              </w:rPr>
              <w:t xml:space="preserve"> </w:t>
            </w:r>
            <w:r w:rsidR="008A16AC">
              <w:rPr>
                <w:b/>
                <w:sz w:val="28"/>
                <w:shd w:val="clear" w:color="auto" w:fill="FABF8F" w:themeFill="accent6" w:themeFillTint="99"/>
              </w:rPr>
              <w:t xml:space="preserve">s </w:t>
            </w:r>
            <w:r w:rsidR="00841BF5" w:rsidRPr="009E556C">
              <w:rPr>
                <w:b/>
                <w:sz w:val="28"/>
                <w:shd w:val="clear" w:color="auto" w:fill="FABF8F" w:themeFill="accent6" w:themeFillTint="99"/>
              </w:rPr>
              <w:t>realizáci</w:t>
            </w:r>
            <w:r w:rsidR="008A16AC">
              <w:rPr>
                <w:b/>
                <w:sz w:val="28"/>
                <w:shd w:val="clear" w:color="auto" w:fill="FABF8F" w:themeFill="accent6" w:themeFillTint="99"/>
              </w:rPr>
              <w:t>ou</w:t>
            </w:r>
            <w:r w:rsidR="00841BF5" w:rsidRPr="009E556C">
              <w:rPr>
                <w:b/>
                <w:sz w:val="28"/>
                <w:shd w:val="clear" w:color="auto" w:fill="FABF8F" w:themeFill="accent6" w:themeFillTint="99"/>
              </w:rPr>
              <w:t xml:space="preserve"> projektu</w:t>
            </w:r>
            <w:r w:rsidR="00841BF5" w:rsidRPr="009E556C">
              <w:rPr>
                <w:rStyle w:val="Odkaznapoznmkupodiarou"/>
                <w:b/>
                <w:sz w:val="28"/>
                <w:shd w:val="clear" w:color="auto" w:fill="FABF8F" w:themeFill="accent6" w:themeFillTint="99"/>
              </w:rPr>
              <w:footnoteReference w:id="73"/>
            </w:r>
          </w:p>
        </w:tc>
      </w:tr>
      <w:tr w:rsidR="00841BF5" w:rsidTr="009767EF">
        <w:trPr>
          <w:trHeight w:val="518"/>
        </w:trPr>
        <w:tc>
          <w:tcPr>
            <w:tcW w:w="14142" w:type="dxa"/>
          </w:tcPr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D519D0" w:rsidTr="002330CC">
        <w:tc>
          <w:tcPr>
            <w:tcW w:w="14142" w:type="dxa"/>
            <w:shd w:val="clear" w:color="auto" w:fill="FABF8F" w:themeFill="accent6" w:themeFillTint="99"/>
          </w:tcPr>
          <w:p w:rsidR="00D519D0" w:rsidRDefault="00411662" w:rsidP="002330CC">
            <w:r>
              <w:rPr>
                <w:b/>
                <w:sz w:val="28"/>
              </w:rPr>
              <w:t>13</w:t>
            </w:r>
            <w:r w:rsidR="006F2371">
              <w:rPr>
                <w:b/>
                <w:sz w:val="28"/>
              </w:rPr>
              <w:t xml:space="preserve">. </w:t>
            </w:r>
            <w:r w:rsidR="00D519D0">
              <w:rPr>
                <w:b/>
                <w:sz w:val="28"/>
              </w:rPr>
              <w:t>Čestné prehlásenie</w:t>
            </w:r>
          </w:p>
        </w:tc>
      </w:tr>
      <w:tr w:rsidR="00D519D0" w:rsidTr="002330CC">
        <w:tc>
          <w:tcPr>
            <w:tcW w:w="14142" w:type="dxa"/>
          </w:tcPr>
          <w:p w:rsidR="00D519D0" w:rsidRDefault="00D519D0" w:rsidP="002330CC"/>
          <w:p w:rsidR="00AE6127" w:rsidRPr="009767EF" w:rsidRDefault="00AE6127" w:rsidP="00AE6127">
            <w:pPr>
              <w:jc w:val="both"/>
            </w:pPr>
            <w:r w:rsidRPr="009767EF">
              <w:lastRenderedPageBreak/>
              <w:t xml:space="preserve">Ja, dolu podpísaný prijímateľ (štatutárny orgán prijímateľa alebo </w:t>
            </w:r>
            <w:r w:rsidRPr="009767EF">
              <w:rPr>
                <w:color w:val="000000"/>
              </w:rPr>
              <w:t>splnomocnený zástupca</w:t>
            </w:r>
            <w:r w:rsidRPr="009767EF">
              <w:rPr>
                <w:rStyle w:val="Odkaznapoznmkupodiarou"/>
                <w:color w:val="000000"/>
              </w:rPr>
              <w:footnoteReference w:id="74"/>
            </w:r>
            <w:r w:rsidRPr="009767EF">
              <w:t>) čestne vyhlasujem, že:</w:t>
            </w:r>
          </w:p>
          <w:p w:rsidR="00AE6127" w:rsidRPr="009767EF" w:rsidRDefault="00AE6127" w:rsidP="00AE6127">
            <w:pPr>
              <w:numPr>
                <w:ilvl w:val="0"/>
                <w:numId w:val="8"/>
              </w:numPr>
              <w:jc w:val="both"/>
            </w:pPr>
            <w:r w:rsidRPr="009767EF">
              <w:t xml:space="preserve">všetky mnou uvedené informácie v  predloženej monitorovacej správe projektu, vrátane príloh, sú úplné a pravdivé, </w:t>
            </w:r>
          </w:p>
          <w:p w:rsidR="00AE6127" w:rsidRPr="009767EF" w:rsidRDefault="00AE6127" w:rsidP="00AE6127">
            <w:pPr>
              <w:numPr>
                <w:ilvl w:val="0"/>
                <w:numId w:val="8"/>
              </w:numPr>
              <w:jc w:val="both"/>
            </w:pPr>
            <w:r w:rsidRPr="009767EF">
              <w:t>projekt je implementovaný v súlade so schválenou žiadosťou o nenávratný finančný príspevok a v súlade s uzavretou zmluvou o poskytnutí nenávratného finančného príspevku.</w:t>
            </w: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</w:pPr>
            <w:r w:rsidRPr="009767EF">
              <w:rPr>
                <w:bCs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:rsidR="00AE6127" w:rsidRPr="009767EF" w:rsidRDefault="00AE6127" w:rsidP="00AE6127">
            <w:pPr>
              <w:rPr>
                <w:bCs/>
              </w:rPr>
            </w:pPr>
          </w:p>
          <w:p w:rsidR="00AE6127" w:rsidRPr="009767EF" w:rsidRDefault="00AE6127" w:rsidP="00AE6127">
            <w:pPr>
              <w:rPr>
                <w:bCs/>
              </w:rPr>
            </w:pPr>
            <w:r w:rsidRPr="009767EF">
              <w:rPr>
                <w:bCs/>
              </w:rPr>
              <w:t>Titul, meno a priezvisko</w:t>
            </w:r>
          </w:p>
          <w:p w:rsidR="00AE6127" w:rsidRPr="009767EF" w:rsidRDefault="00AE6127" w:rsidP="00AE6127">
            <w:pPr>
              <w:rPr>
                <w:bCs/>
              </w:rPr>
            </w:pPr>
            <w:r w:rsidRPr="009767EF">
              <w:rPr>
                <w:bCs/>
              </w:rPr>
              <w:t>štatutárneho orgánu prijímateľa/splnomocnen</w:t>
            </w:r>
            <w:r w:rsidR="00D41095" w:rsidRPr="009767EF">
              <w:rPr>
                <w:bCs/>
              </w:rPr>
              <w:t>ého zástupcu</w:t>
            </w:r>
            <w:r w:rsidRPr="009767EF">
              <w:rPr>
                <w:bCs/>
              </w:rPr>
              <w:t>: .......................................................................................................</w:t>
            </w: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</w:pPr>
            <w:r w:rsidRPr="009767EF">
              <w:rPr>
                <w:bCs/>
              </w:rPr>
              <w:t>Miesto podpisu: .............................................           Dátum podpisu: ..............................................</w:t>
            </w: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Pr="009767EF" w:rsidRDefault="00AE6127" w:rsidP="00AE6127">
            <w:pPr>
              <w:jc w:val="both"/>
              <w:rPr>
                <w:bCs/>
              </w:rPr>
            </w:pPr>
            <w:r w:rsidRPr="009767EF">
              <w:rPr>
                <w:bCs/>
              </w:rPr>
              <w:t>Podpis štatutárneho orgánu: .............................................................................................................</w:t>
            </w:r>
          </w:p>
          <w:p w:rsidR="00AE6127" w:rsidRPr="009767EF" w:rsidRDefault="00AE6127" w:rsidP="00AE6127"/>
          <w:p w:rsidR="00D519D0" w:rsidRDefault="00D519D0" w:rsidP="002330CC"/>
        </w:tc>
      </w:tr>
    </w:tbl>
    <w:p w:rsidR="00841BF5" w:rsidRPr="00BB1476" w:rsidRDefault="00841BF5" w:rsidP="00841BF5"/>
    <w:p w:rsidR="00841BF5" w:rsidRDefault="00841BF5" w:rsidP="00841BF5">
      <w:pPr>
        <w:ind w:firstLine="708"/>
        <w:rPr>
          <w:sz w:val="12"/>
          <w:szCs w:val="1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13028"/>
      </w:tblGrid>
      <w:tr w:rsidR="00841BF5" w:rsidTr="00841BF5">
        <w:tc>
          <w:tcPr>
            <w:tcW w:w="14142" w:type="dxa"/>
            <w:gridSpan w:val="2"/>
            <w:shd w:val="clear" w:color="auto" w:fill="FABF8F" w:themeFill="accent6" w:themeFillTint="99"/>
          </w:tcPr>
          <w:p w:rsidR="00841BF5" w:rsidRDefault="006F2371" w:rsidP="006F2371">
            <w:pPr>
              <w:rPr>
                <w:szCs w:val="12"/>
              </w:rPr>
            </w:pPr>
            <w:r>
              <w:rPr>
                <w:b/>
                <w:sz w:val="28"/>
              </w:rPr>
              <w:t>1</w:t>
            </w:r>
            <w:r w:rsidR="00411662">
              <w:rPr>
                <w:b/>
                <w:sz w:val="28"/>
              </w:rPr>
              <w:t>4</w:t>
            </w:r>
            <w:r w:rsidR="00841BF5" w:rsidRPr="009E556C">
              <w:rPr>
                <w:b/>
                <w:sz w:val="28"/>
                <w:shd w:val="clear" w:color="auto" w:fill="FABF8F" w:themeFill="accent6" w:themeFillTint="99"/>
              </w:rPr>
              <w:t xml:space="preserve">. </w:t>
            </w:r>
            <w:r w:rsidR="00841BF5">
              <w:rPr>
                <w:b/>
                <w:sz w:val="28"/>
                <w:shd w:val="clear" w:color="auto" w:fill="FABF8F" w:themeFill="accent6" w:themeFillTint="99"/>
              </w:rPr>
              <w:t>Zoznam príloh k monitorovacej správe</w:t>
            </w:r>
          </w:p>
        </w:tc>
      </w:tr>
      <w:tr w:rsidR="00841BF5" w:rsidTr="00841BF5">
        <w:tc>
          <w:tcPr>
            <w:tcW w:w="1109" w:type="dxa"/>
            <w:shd w:val="clear" w:color="auto" w:fill="D9D9D9" w:themeFill="background1" w:themeFillShade="D9"/>
            <w:vAlign w:val="center"/>
          </w:tcPr>
          <w:p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Poradové číslo</w:t>
            </w:r>
          </w:p>
        </w:tc>
        <w:tc>
          <w:tcPr>
            <w:tcW w:w="13033" w:type="dxa"/>
            <w:shd w:val="clear" w:color="auto" w:fill="D9D9D9" w:themeFill="background1" w:themeFillShade="D9"/>
            <w:vAlign w:val="center"/>
          </w:tcPr>
          <w:p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Názov prílohy</w:t>
            </w: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1.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2.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3.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4.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rPr>
                <w:szCs w:val="12"/>
              </w:rPr>
            </w:pPr>
            <w:r>
              <w:rPr>
                <w:szCs w:val="12"/>
              </w:rPr>
              <w:t>....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</w:tbl>
    <w:p w:rsidR="00841BF5" w:rsidRPr="00F5129B" w:rsidRDefault="00841BF5" w:rsidP="00841BF5">
      <w:pPr>
        <w:ind w:firstLine="708"/>
        <w:rPr>
          <w:szCs w:val="12"/>
        </w:rPr>
      </w:pPr>
    </w:p>
    <w:sectPr w:rsidR="00841BF5" w:rsidRPr="00F5129B" w:rsidSect="00B33E73">
      <w:headerReference w:type="default" r:id="rId16"/>
      <w:footerReference w:type="default" r:id="rId17"/>
      <w:headerReference w:type="first" r:id="rId18"/>
      <w:pgSz w:w="16838" w:h="11906" w:orient="landscape"/>
      <w:pgMar w:top="1418" w:right="1418" w:bottom="1418" w:left="1418" w:header="709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100" w:rsidRDefault="00A06100" w:rsidP="00B948E0">
      <w:r>
        <w:separator/>
      </w:r>
    </w:p>
  </w:endnote>
  <w:endnote w:type="continuationSeparator" w:id="0">
    <w:p w:rsidR="00A06100" w:rsidRDefault="00A06100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58D" w:rsidRDefault="0079658D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7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79658D" w:rsidRDefault="0079658D">
    <w:pPr>
      <w:pStyle w:val="Pta"/>
      <w:jc w:val="right"/>
    </w:pPr>
    <w:r>
      <w:rPr>
        <w:noProof/>
      </w:rPr>
      <w:drawing>
        <wp:anchor distT="0" distB="0" distL="114300" distR="114300" simplePos="0" relativeHeight="251653632" behindDoc="1" locked="0" layoutInCell="1" allowOverlap="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79658D" w:rsidRPr="00627EA3" w:rsidRDefault="0079658D" w:rsidP="00627EA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58D" w:rsidRDefault="0079658D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6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79658D" w:rsidRDefault="0079658D">
    <w:pPr>
      <w:pStyle w:val="Pta"/>
      <w:jc w:val="right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A694250" wp14:editId="6321F4F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2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7671">
      <w:rPr>
        <w:noProof/>
      </w:rPr>
      <w:t>2</w:t>
    </w:r>
    <w:r>
      <w:fldChar w:fldCharType="end"/>
    </w:r>
  </w:p>
  <w:p w:rsidR="0079658D" w:rsidRPr="00627EA3" w:rsidRDefault="0079658D" w:rsidP="00627EA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58D" w:rsidRDefault="0079658D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108585</wp:posOffset>
              </wp:positionV>
              <wp:extent cx="8895715" cy="0"/>
              <wp:effectExtent l="57150" t="38100" r="57785" b="95250"/>
              <wp:wrapNone/>
              <wp:docPr id="1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895715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8.55pt" to="700.1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79658D" w:rsidRDefault="0079658D">
    <w:pPr>
      <w:pStyle w:val="Pta"/>
      <w:jc w:val="right"/>
    </w:pPr>
    <w:r>
      <w:rPr>
        <w:noProof/>
      </w:rPr>
      <w:drawing>
        <wp:anchor distT="0" distB="0" distL="114300" distR="114300" simplePos="0" relativeHeight="251655680" behindDoc="1" locked="0" layoutInCell="1" allowOverlap="1" wp14:anchorId="0678832D" wp14:editId="584CFFD5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7671">
      <w:rPr>
        <w:noProof/>
      </w:rPr>
      <w:t>8</w:t>
    </w:r>
    <w:r>
      <w:fldChar w:fldCharType="end"/>
    </w:r>
  </w:p>
  <w:p w:rsidR="0079658D" w:rsidRPr="00627EA3" w:rsidRDefault="0079658D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100" w:rsidRDefault="00A06100" w:rsidP="00B948E0">
      <w:r>
        <w:separator/>
      </w:r>
    </w:p>
  </w:footnote>
  <w:footnote w:type="continuationSeparator" w:id="0">
    <w:p w:rsidR="00A06100" w:rsidRDefault="00A06100" w:rsidP="00B948E0">
      <w:r>
        <w:continuationSeparator/>
      </w:r>
    </w:p>
  </w:footnote>
  <w:footnote w:id="1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  <w:szCs w:val="18"/>
        </w:rPr>
        <w:t xml:space="preserve">V prípade projektov OP RH sa vypĺňajú len relevantné údaje. </w:t>
      </w:r>
    </w:p>
  </w:footnote>
  <w:footnote w:id="2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 xml:space="preserve">Označiť relevantný typ monitorovacej správy. </w:t>
      </w:r>
    </w:p>
  </w:footnote>
  <w:footnote w:id="3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</w:t>
      </w:r>
      <w:del w:id="13" w:author="CKO" w:date="2015-05-11T14:42:00Z">
        <w:r w:rsidDel="005049D9">
          <w:rPr>
            <w:rFonts w:ascii="Arial Narrow" w:hAnsi="Arial Narrow"/>
            <w:sz w:val="18"/>
            <w:szCs w:val="18"/>
          </w:rPr>
          <w:delText xml:space="preserve"> </w:delText>
        </w:r>
      </w:del>
      <w:r>
        <w:rPr>
          <w:rFonts w:ascii="Arial Narrow" w:hAnsi="Arial Narrow"/>
          <w:sz w:val="18"/>
          <w:szCs w:val="18"/>
        </w:rPr>
        <w:t>2014+.</w:t>
      </w:r>
    </w:p>
  </w:footnote>
  <w:footnote w:id="4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 xml:space="preserve">V prípade, ak sa jedná o výročnú monitorovaciu správu vyplní prijímateľ monitorované obdobie v zmysle </w:t>
      </w:r>
      <w:r w:rsidRPr="00751238">
        <w:rPr>
          <w:rFonts w:ascii="Arial Narrow" w:hAnsi="Arial Narrow"/>
          <w:sz w:val="18"/>
          <w:szCs w:val="18"/>
        </w:rPr>
        <w:t>zmluvy o poskytnutí ne</w:t>
      </w:r>
      <w:r>
        <w:rPr>
          <w:rFonts w:ascii="Arial Narrow" w:hAnsi="Arial Narrow"/>
          <w:sz w:val="18"/>
          <w:szCs w:val="18"/>
        </w:rPr>
        <w:t>návratného finančného príspevku (napr.  od účinnosti zmluvy o NFP do 31.12.  roku n, od 1.1. do 31.12. roku n a pod.), v prípade, ak sa jedná o</w:t>
      </w:r>
      <w:del w:id="14" w:author="CKO" w:date="2015-05-15T15:06:00Z">
        <w:r w:rsidDel="003C63B2">
          <w:rPr>
            <w:rFonts w:ascii="Arial Narrow" w:hAnsi="Arial Narrow"/>
            <w:sz w:val="18"/>
            <w:szCs w:val="18"/>
          </w:rPr>
          <w:delText> </w:delText>
        </w:r>
      </w:del>
      <w:ins w:id="15" w:author="CKO" w:date="2015-05-15T15:06:00Z">
        <w:r w:rsidR="003C63B2">
          <w:rPr>
            <w:rFonts w:ascii="Arial Narrow" w:hAnsi="Arial Narrow"/>
            <w:sz w:val="18"/>
            <w:szCs w:val="18"/>
          </w:rPr>
          <w:t> </w:t>
        </w:r>
      </w:ins>
      <w:r>
        <w:rPr>
          <w:rFonts w:ascii="Arial Narrow" w:hAnsi="Arial Narrow"/>
          <w:sz w:val="18"/>
          <w:szCs w:val="18"/>
        </w:rPr>
        <w:t>záverečnú</w:t>
      </w:r>
      <w:ins w:id="16" w:author="CKO" w:date="2015-05-15T15:06:00Z">
        <w:r w:rsidR="003C63B2">
          <w:rPr>
            <w:rFonts w:ascii="Arial Narrow" w:hAnsi="Arial Narrow"/>
            <w:sz w:val="18"/>
            <w:szCs w:val="18"/>
          </w:rPr>
          <w:t xml:space="preserve"> monitorovaciu</w:t>
        </w:r>
      </w:ins>
      <w:r>
        <w:rPr>
          <w:rFonts w:ascii="Arial Narrow" w:hAnsi="Arial Narrow"/>
          <w:sz w:val="18"/>
          <w:szCs w:val="18"/>
        </w:rPr>
        <w:t xml:space="preserve"> správu obdobie od účinnosti </w:t>
      </w:r>
      <w:r w:rsidRPr="00751238">
        <w:rPr>
          <w:rFonts w:ascii="Arial Narrow" w:hAnsi="Arial Narrow"/>
          <w:sz w:val="18"/>
          <w:szCs w:val="18"/>
        </w:rPr>
        <w:t>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 do momentu ukončenia realizácie </w:t>
      </w:r>
      <w:del w:id="17" w:author="CKO" w:date="2015-03-09T09:52:00Z">
        <w:r w:rsidDel="00E73BFD">
          <w:rPr>
            <w:rFonts w:ascii="Arial Narrow" w:hAnsi="Arial Narrow"/>
            <w:sz w:val="18"/>
            <w:szCs w:val="18"/>
          </w:rPr>
          <w:delText xml:space="preserve">hlavných </w:delText>
        </w:r>
      </w:del>
      <w:r>
        <w:rPr>
          <w:rFonts w:ascii="Arial Narrow" w:hAnsi="Arial Narrow"/>
          <w:sz w:val="18"/>
          <w:szCs w:val="18"/>
        </w:rPr>
        <w:t>aktivít projektu.</w:t>
      </w:r>
    </w:p>
  </w:footnote>
  <w:footnote w:id="5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</w:p>
  </w:footnote>
  <w:footnote w:id="6">
    <w:p w:rsidR="0079658D" w:rsidDel="00CA3A4E" w:rsidRDefault="0079658D">
      <w:pPr>
        <w:pStyle w:val="Textpoznmkypodiarou"/>
        <w:rPr>
          <w:del w:id="21" w:author="CKO" w:date="2015-04-23T16:47:00Z"/>
        </w:rPr>
      </w:pPr>
      <w:del w:id="22" w:author="CKO" w:date="2015-04-23T16:47:00Z">
        <w:r w:rsidDel="00CA3A4E">
          <w:rPr>
            <w:rStyle w:val="Odkaznapoznmkupodiarou"/>
          </w:rPr>
          <w:footnoteRef/>
        </w:r>
        <w:r w:rsidDel="00CA3A4E">
          <w:delText xml:space="preserve"> </w:delText>
        </w:r>
        <w:r w:rsidRPr="00E47294" w:rsidDel="00CA3A4E">
          <w:rPr>
            <w:rFonts w:ascii="Arial Narrow" w:hAnsi="Arial Narrow"/>
            <w:sz w:val="18"/>
            <w:szCs w:val="18"/>
          </w:rPr>
          <w:delText xml:space="preserve">Vypĺňané </w:delText>
        </w:r>
        <w:r w:rsidDel="00CA3A4E">
          <w:rPr>
            <w:rFonts w:ascii="Arial Narrow" w:hAnsi="Arial Narrow"/>
            <w:sz w:val="18"/>
            <w:szCs w:val="18"/>
          </w:rPr>
          <w:delText>automaticky ITMS 2014+. Uvádza sa o aký typ projektu sa jedná (veľký projekt, národný projekt, dopytovo – orientovaný projekt, projekt technickej pomoci a pod).</w:delText>
        </w:r>
      </w:del>
    </w:p>
  </w:footnote>
  <w:footnote w:id="7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8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9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</w:p>
  </w:footnote>
  <w:footnote w:id="10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  <w:r>
        <w:t xml:space="preserve"> </w:t>
      </w:r>
      <w:r>
        <w:rPr>
          <w:rFonts w:ascii="Arial Narrow" w:hAnsi="Arial Narrow"/>
          <w:sz w:val="18"/>
        </w:rPr>
        <w:t>Z</w:t>
      </w:r>
      <w:r w:rsidRPr="00094599">
        <w:rPr>
          <w:rFonts w:ascii="Arial Narrow" w:hAnsi="Arial Narrow"/>
          <w:sz w:val="18"/>
        </w:rPr>
        <w:t>a prínos sa považuje</w:t>
      </w:r>
      <w:r>
        <w:rPr>
          <w:rFonts w:ascii="Arial Narrow" w:hAnsi="Arial Narrow"/>
          <w:sz w:val="18"/>
        </w:rPr>
        <w:t>,</w:t>
      </w:r>
      <w:r w:rsidRPr="00094599">
        <w:rPr>
          <w:rFonts w:ascii="Arial Narrow" w:hAnsi="Arial Narrow"/>
          <w:sz w:val="18"/>
        </w:rPr>
        <w:t xml:space="preserve"> ak projekt prispieva k zlepš</w:t>
      </w:r>
      <w:r>
        <w:rPr>
          <w:rFonts w:ascii="Arial Narrow" w:hAnsi="Arial Narrow"/>
          <w:sz w:val="18"/>
        </w:rPr>
        <w:t>e</w:t>
      </w:r>
      <w:r w:rsidRPr="00094599">
        <w:rPr>
          <w:rFonts w:ascii="Arial Narrow" w:hAnsi="Arial Narrow"/>
          <w:sz w:val="18"/>
        </w:rPr>
        <w:t xml:space="preserve">niu kvality života obyvateľov </w:t>
      </w:r>
      <w:proofErr w:type="spellStart"/>
      <w:r>
        <w:rPr>
          <w:rFonts w:ascii="Arial Narrow" w:hAnsi="Arial Narrow"/>
          <w:sz w:val="18"/>
        </w:rPr>
        <w:t>marginalizovaných</w:t>
      </w:r>
      <w:proofErr w:type="spellEnd"/>
      <w:r>
        <w:rPr>
          <w:rFonts w:ascii="Arial Narrow" w:hAnsi="Arial Narrow"/>
          <w:sz w:val="18"/>
        </w:rPr>
        <w:t xml:space="preserve"> rómskych komunít </w:t>
      </w:r>
      <w:r w:rsidRPr="00094599">
        <w:rPr>
          <w:rFonts w:ascii="Arial Narrow" w:hAnsi="Arial Narrow"/>
          <w:sz w:val="18"/>
        </w:rPr>
        <w:t xml:space="preserve"> a to v oblasti vzdelávania, zamestnanosti, bývania a zdravia v súlade so Stratégiou SR pre integráciu Rómov do roku 2020</w:t>
      </w:r>
      <w:r>
        <w:rPr>
          <w:rFonts w:ascii="Arial Narrow" w:hAnsi="Arial Narrow"/>
          <w:sz w:val="18"/>
        </w:rPr>
        <w:t>.</w:t>
      </w:r>
    </w:p>
  </w:footnote>
  <w:footnote w:id="11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12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</w:rPr>
        <w:t xml:space="preserve">Prijímateľ definuje </w:t>
      </w:r>
      <w:r>
        <w:rPr>
          <w:rFonts w:ascii="Arial Narrow" w:hAnsi="Arial Narrow"/>
          <w:sz w:val="18"/>
        </w:rPr>
        <w:t xml:space="preserve">konkrétne opatrenia a </w:t>
      </w:r>
      <w:r w:rsidRPr="0077689C">
        <w:rPr>
          <w:rFonts w:ascii="Arial Narrow" w:hAnsi="Arial Narrow"/>
          <w:sz w:val="18"/>
        </w:rPr>
        <w:t>aktivity a ich príspevok k dosiah</w:t>
      </w:r>
      <w:r>
        <w:rPr>
          <w:rFonts w:ascii="Arial Narrow" w:hAnsi="Arial Narrow"/>
          <w:sz w:val="18"/>
        </w:rPr>
        <w:t>nutiu vybraných cieľov HP UR, v</w:t>
      </w:r>
      <w:r w:rsidRPr="0077689C">
        <w:rPr>
          <w:rFonts w:ascii="Arial Narrow" w:hAnsi="Arial Narrow"/>
          <w:sz w:val="18"/>
        </w:rPr>
        <w:t xml:space="preserve"> zmysle cieľov </w:t>
      </w:r>
      <w:r w:rsidRPr="00A22B8B">
        <w:rPr>
          <w:rFonts w:ascii="Arial Narrow" w:hAnsi="Arial Narrow"/>
          <w:sz w:val="18"/>
        </w:rPr>
        <w:t>ktoré si vybral v časti 5 ŽoNFP (max. 1500 znakov)</w:t>
      </w:r>
      <w:r>
        <w:rPr>
          <w:rFonts w:ascii="Arial Narrow" w:hAnsi="Arial Narrow"/>
          <w:sz w:val="18"/>
        </w:rPr>
        <w:t>.</w:t>
      </w:r>
    </w:p>
  </w:footnote>
  <w:footnote w:id="13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26C3D">
        <w:rPr>
          <w:rFonts w:ascii="Arial Narrow" w:hAnsi="Arial Narrow"/>
          <w:sz w:val="18"/>
        </w:rPr>
        <w:t>Prijímateľ popíše konkrétne opatrenia a</w:t>
      </w:r>
      <w:r>
        <w:rPr>
          <w:rFonts w:ascii="Arial Narrow" w:hAnsi="Arial Narrow"/>
          <w:sz w:val="18"/>
        </w:rPr>
        <w:t> </w:t>
      </w:r>
      <w:r w:rsidRPr="00826C3D">
        <w:rPr>
          <w:rFonts w:ascii="Arial Narrow" w:hAnsi="Arial Narrow"/>
          <w:sz w:val="18"/>
        </w:rPr>
        <w:t>aktivity</w:t>
      </w:r>
      <w:r>
        <w:rPr>
          <w:rFonts w:ascii="Arial Narrow" w:hAnsi="Arial Narrow"/>
          <w:sz w:val="18"/>
        </w:rPr>
        <w:t xml:space="preserve"> a ich príspevok k dosiahnutiu vybraných cieľov daných HP v zmysle príručky pre uplatňovanie týchto HP. Vypĺňa sa iba v prípade, ak HP sú relevantné k projektu v zmysle riadiacej dokumentácie OP</w:t>
      </w:r>
      <w:r>
        <w:t xml:space="preserve"> </w:t>
      </w:r>
      <w:r w:rsidRPr="0077689C">
        <w:rPr>
          <w:rFonts w:ascii="Arial Narrow" w:hAnsi="Arial Narrow"/>
          <w:sz w:val="18"/>
        </w:rPr>
        <w:t>(max. 1500 znakov)</w:t>
      </w:r>
      <w:r>
        <w:rPr>
          <w:rFonts w:ascii="Arial Narrow" w:hAnsi="Arial Narrow"/>
          <w:sz w:val="18"/>
        </w:rPr>
        <w:t>.</w:t>
      </w:r>
    </w:p>
  </w:footnote>
  <w:footnote w:id="14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</w:t>
      </w:r>
      <w:del w:id="25" w:author="CKO" w:date="2015-05-11T14:42:00Z">
        <w:r w:rsidDel="005049D9">
          <w:rPr>
            <w:rFonts w:ascii="Arial Narrow" w:hAnsi="Arial Narrow"/>
            <w:sz w:val="18"/>
            <w:szCs w:val="18"/>
          </w:rPr>
          <w:delText xml:space="preserve"> </w:delText>
        </w:r>
      </w:del>
      <w:r>
        <w:rPr>
          <w:rFonts w:ascii="Arial Narrow" w:hAnsi="Arial Narrow"/>
          <w:sz w:val="18"/>
          <w:szCs w:val="18"/>
        </w:rPr>
        <w:t xml:space="preserve">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vo vzťahu k daným </w:t>
      </w:r>
      <w:ins w:id="26" w:author="CKO" w:date="2015-03-09T09:53:00Z">
        <w:r>
          <w:rPr>
            <w:rFonts w:ascii="Arial Narrow" w:hAnsi="Arial Narrow"/>
            <w:sz w:val="18"/>
            <w:szCs w:val="18"/>
          </w:rPr>
          <w:t xml:space="preserve">hlavným </w:t>
        </w:r>
      </w:ins>
      <w:r>
        <w:rPr>
          <w:rFonts w:ascii="Arial Narrow" w:hAnsi="Arial Narrow"/>
          <w:sz w:val="18"/>
          <w:szCs w:val="18"/>
        </w:rPr>
        <w:t xml:space="preserve">aktivitám </w:t>
      </w:r>
      <w:del w:id="27" w:author="CKO" w:date="2015-03-09T09:53:00Z">
        <w:r w:rsidDel="00E73BFD">
          <w:rPr>
            <w:rFonts w:ascii="Arial Narrow" w:hAnsi="Arial Narrow"/>
            <w:sz w:val="18"/>
            <w:szCs w:val="18"/>
          </w:rPr>
          <w:delText xml:space="preserve">(hlavným aj podporným) </w:delText>
        </w:r>
      </w:del>
      <w:r>
        <w:rPr>
          <w:rFonts w:ascii="Arial Narrow" w:hAnsi="Arial Narrow"/>
          <w:sz w:val="18"/>
          <w:szCs w:val="18"/>
        </w:rPr>
        <w:t xml:space="preserve">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5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</w:t>
      </w:r>
      <w:del w:id="28" w:author="CKO" w:date="2015-05-11T14:42:00Z">
        <w:r w:rsidDel="005049D9">
          <w:rPr>
            <w:rFonts w:ascii="Arial Narrow" w:hAnsi="Arial Narrow"/>
            <w:sz w:val="18"/>
            <w:szCs w:val="18"/>
          </w:rPr>
          <w:delText xml:space="preserve"> </w:delText>
        </w:r>
      </w:del>
      <w:r>
        <w:rPr>
          <w:rFonts w:ascii="Arial Narrow" w:hAnsi="Arial Narrow"/>
          <w:sz w:val="18"/>
          <w:szCs w:val="18"/>
        </w:rPr>
        <w:t>2014+. Uvádza sa relevancia merateľného ukazovateľa k horizontálnemu princípu v zmysle zmluvy o poskytnutí nenávratného finančného príspevku.</w:t>
      </w:r>
    </w:p>
  </w:footnote>
  <w:footnote w:id="16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7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</w:t>
      </w:r>
      <w:del w:id="29" w:author="CKO" w:date="2015-05-11T14:42:00Z">
        <w:r w:rsidDel="005049D9">
          <w:rPr>
            <w:rFonts w:ascii="Arial Narrow" w:hAnsi="Arial Narrow"/>
            <w:sz w:val="18"/>
            <w:szCs w:val="18"/>
          </w:rPr>
          <w:delText xml:space="preserve"> </w:delText>
        </w:r>
      </w:del>
      <w:r>
        <w:rPr>
          <w:rFonts w:ascii="Arial Narrow" w:hAnsi="Arial Narrow"/>
          <w:sz w:val="18"/>
          <w:szCs w:val="18"/>
        </w:rPr>
        <w:t xml:space="preserve">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8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</w:t>
      </w:r>
      <w:del w:id="32" w:author="CKO" w:date="2015-05-11T14:42:00Z">
        <w:r w:rsidDel="005049D9">
          <w:rPr>
            <w:rFonts w:ascii="Arial Narrow" w:hAnsi="Arial Narrow"/>
            <w:sz w:val="18"/>
            <w:szCs w:val="18"/>
          </w:rPr>
          <w:delText xml:space="preserve"> </w:delText>
        </w:r>
      </w:del>
      <w:r>
        <w:rPr>
          <w:rFonts w:ascii="Arial Narrow" w:hAnsi="Arial Narrow"/>
          <w:sz w:val="18"/>
          <w:szCs w:val="18"/>
        </w:rPr>
        <w:t xml:space="preserve">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9">
    <w:p w:rsidR="0079658D" w:rsidRDefault="0079658D" w:rsidP="00841BF5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Pr="00DF18AF">
        <w:rPr>
          <w:rFonts w:ascii="Arial Narrow" w:hAnsi="Arial Narrow"/>
          <w:sz w:val="18"/>
          <w:szCs w:val="18"/>
        </w:rPr>
        <w:t>Uvádza sa kumulatívna hodnota mer</w:t>
      </w:r>
      <w:r>
        <w:rPr>
          <w:rFonts w:ascii="Arial Narrow" w:hAnsi="Arial Narrow"/>
          <w:sz w:val="18"/>
          <w:szCs w:val="18"/>
        </w:rPr>
        <w:t>ateľného ukazovateľa nameraná vo vzťahu k aktivite projektu k poslednému dňu monitorovaného obdobia</w:t>
      </w:r>
      <w:r w:rsidRPr="00DF18AF">
        <w:rPr>
          <w:rFonts w:ascii="Arial Narrow" w:hAnsi="Arial Narrow"/>
          <w:sz w:val="18"/>
          <w:szCs w:val="18"/>
        </w:rPr>
        <w:t xml:space="preserve">, t.j. súhrnná hodnota dosiahnutá za obdobie od začiatku realizácie projektu do </w:t>
      </w:r>
      <w:del w:id="35" w:author="CKO" w:date="2015-03-09T09:55:00Z">
        <w:r w:rsidRPr="00DF18AF" w:rsidDel="00E73BFD">
          <w:rPr>
            <w:rFonts w:ascii="Arial Narrow" w:hAnsi="Arial Narrow"/>
            <w:sz w:val="18"/>
            <w:szCs w:val="18"/>
          </w:rPr>
          <w:delText>dátumu monitorovacej správy</w:delText>
        </w:r>
      </w:del>
      <w:ins w:id="36" w:author="CKO" w:date="2015-03-09T09:55:00Z">
        <w:r>
          <w:rPr>
            <w:rFonts w:ascii="Arial Narrow" w:hAnsi="Arial Narrow"/>
            <w:sz w:val="18"/>
            <w:szCs w:val="18"/>
          </w:rPr>
          <w:t>ukončenia monitorovaného obdobia</w:t>
        </w:r>
      </w:ins>
      <w:r w:rsidRPr="00DF18AF">
        <w:rPr>
          <w:rFonts w:ascii="Arial Narrow" w:hAnsi="Arial Narrow"/>
          <w:sz w:val="18"/>
          <w:szCs w:val="18"/>
        </w:rPr>
        <w:t>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20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</w:t>
      </w:r>
      <w:del w:id="39" w:author="CKO" w:date="2015-05-11T14:42:00Z">
        <w:r w:rsidDel="005049D9">
          <w:rPr>
            <w:rFonts w:ascii="Arial Narrow" w:hAnsi="Arial Narrow"/>
            <w:sz w:val="18"/>
            <w:szCs w:val="18"/>
          </w:rPr>
          <w:delText xml:space="preserve"> </w:delText>
        </w:r>
      </w:del>
      <w:r>
        <w:rPr>
          <w:rFonts w:ascii="Arial Narrow" w:hAnsi="Arial Narrow"/>
          <w:sz w:val="18"/>
          <w:szCs w:val="18"/>
        </w:rPr>
        <w:t>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7)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6)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21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</w:t>
      </w:r>
      <w:del w:id="40" w:author="CKO" w:date="2015-05-11T14:42:00Z">
        <w:r w:rsidDel="005049D9">
          <w:rPr>
            <w:rFonts w:ascii="Arial Narrow" w:hAnsi="Arial Narrow"/>
            <w:sz w:val="18"/>
            <w:szCs w:val="18"/>
          </w:rPr>
          <w:delText xml:space="preserve"> </w:delText>
        </w:r>
      </w:del>
      <w:r>
        <w:rPr>
          <w:rFonts w:ascii="Arial Narrow" w:hAnsi="Arial Narrow"/>
          <w:sz w:val="18"/>
          <w:szCs w:val="18"/>
        </w:rPr>
        <w:t xml:space="preserve">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</w:t>
      </w:r>
      <w:ins w:id="41" w:author="CKO" w:date="2015-03-09T09:55:00Z">
        <w:r>
          <w:rPr>
            <w:rFonts w:ascii="Arial Narrow" w:hAnsi="Arial Narrow"/>
            <w:sz w:val="18"/>
            <w:szCs w:val="18"/>
          </w:rPr>
          <w:t xml:space="preserve">hlavné </w:t>
        </w:r>
      </w:ins>
      <w:r>
        <w:rPr>
          <w:rFonts w:ascii="Arial Narrow" w:hAnsi="Arial Narrow"/>
          <w:sz w:val="18"/>
          <w:szCs w:val="18"/>
        </w:rPr>
        <w:t xml:space="preserve">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22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</w:t>
      </w:r>
      <w:ins w:id="42" w:author="CKO" w:date="2015-05-15T11:05:00Z">
        <w:r w:rsidR="00774256">
          <w:rPr>
            <w:rFonts w:ascii="Arial Narrow" w:hAnsi="Arial Narrow"/>
            <w:sz w:val="18"/>
            <w:szCs w:val="18"/>
          </w:rPr>
          <w:t xml:space="preserve">monitorované </w:t>
        </w:r>
      </w:ins>
      <w:r w:rsidRPr="00CB4790">
        <w:rPr>
          <w:rFonts w:ascii="Arial Narrow" w:hAnsi="Arial Narrow"/>
          <w:sz w:val="18"/>
          <w:szCs w:val="18"/>
        </w:rPr>
        <w:t>obdobie</w:t>
      </w:r>
      <w:del w:id="43" w:author="CKO" w:date="2015-05-15T11:05:00Z">
        <w:r w:rsidRPr="00CB4790" w:rsidDel="00774256">
          <w:rPr>
            <w:rFonts w:ascii="Arial Narrow" w:hAnsi="Arial Narrow"/>
            <w:sz w:val="18"/>
            <w:szCs w:val="18"/>
          </w:rPr>
          <w:delText xml:space="preserve"> od začiatku realizácie </w:delText>
        </w:r>
        <w:r w:rsidDel="00774256">
          <w:rPr>
            <w:rFonts w:ascii="Arial Narrow" w:hAnsi="Arial Narrow"/>
            <w:sz w:val="18"/>
            <w:szCs w:val="18"/>
          </w:rPr>
          <w:delText xml:space="preserve">aktivít projektu do </w:delText>
        </w:r>
      </w:del>
      <w:del w:id="44" w:author="CKO" w:date="2015-03-09T09:55:00Z">
        <w:r w:rsidDel="00E73BFD">
          <w:rPr>
            <w:rFonts w:ascii="Arial Narrow" w:hAnsi="Arial Narrow"/>
            <w:sz w:val="18"/>
            <w:szCs w:val="18"/>
          </w:rPr>
          <w:delText>konca</w:delText>
        </w:r>
      </w:del>
      <w:del w:id="45" w:author="CKO" w:date="2015-05-15T11:05:00Z">
        <w:r w:rsidDel="00774256">
          <w:rPr>
            <w:rFonts w:ascii="Arial Narrow" w:hAnsi="Arial Narrow"/>
            <w:sz w:val="18"/>
            <w:szCs w:val="18"/>
          </w:rPr>
          <w:delText xml:space="preserve"> monitorovaného obdobia v prípade výročných monitorovacích správ a za monitorované obdobie v prípade záverečnej monitorovacej správy</w:delText>
        </w:r>
      </w:del>
      <w:r>
        <w:rPr>
          <w:rFonts w:ascii="Arial Narrow" w:hAnsi="Arial Narrow"/>
          <w:sz w:val="18"/>
          <w:szCs w:val="18"/>
        </w:rPr>
        <w:t>,</w:t>
      </w:r>
      <w:r w:rsidRPr="00CB4790">
        <w:rPr>
          <w:rFonts w:ascii="Arial Narrow" w:hAnsi="Arial Narrow"/>
          <w:sz w:val="18"/>
          <w:szCs w:val="18"/>
        </w:rPr>
        <w:t xml:space="preserve"> </w:t>
      </w:r>
      <w:r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23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do ukončenia monitorovaného obdobia. </w:t>
      </w:r>
    </w:p>
  </w:footnote>
  <w:footnote w:id="24">
    <w:p w:rsidR="0079658D" w:rsidRDefault="0079658D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</w:t>
      </w:r>
      <w:del w:id="46" w:author="CKO" w:date="2015-05-11T14:42:00Z">
        <w:r w:rsidDel="005049D9">
          <w:rPr>
            <w:rFonts w:ascii="Arial Narrow" w:hAnsi="Arial Narrow"/>
            <w:sz w:val="18"/>
            <w:szCs w:val="18"/>
          </w:rPr>
          <w:delText xml:space="preserve"> </w:delText>
        </w:r>
      </w:del>
      <w:r>
        <w:rPr>
          <w:rFonts w:ascii="Arial Narrow" w:hAnsi="Arial Narrow"/>
          <w:sz w:val="18"/>
          <w:szCs w:val="18"/>
        </w:rPr>
        <w:t xml:space="preserve">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5">
    <w:p w:rsidR="0079658D" w:rsidRDefault="0079658D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</w:t>
      </w:r>
      <w:del w:id="47" w:author="CKO" w:date="2015-05-11T14:42:00Z">
        <w:r w:rsidDel="005049D9">
          <w:rPr>
            <w:rFonts w:ascii="Arial Narrow" w:hAnsi="Arial Narrow"/>
            <w:sz w:val="18"/>
            <w:szCs w:val="18"/>
          </w:rPr>
          <w:delText xml:space="preserve"> </w:delText>
        </w:r>
      </w:del>
      <w:r>
        <w:rPr>
          <w:rFonts w:ascii="Arial Narrow" w:hAnsi="Arial Narrow"/>
          <w:sz w:val="18"/>
          <w:szCs w:val="18"/>
        </w:rPr>
        <w:t>2014+. Uvádza sa relevancia merateľného ukazovateľa k horizontálnemu princípu v zmysle zmluvy o poskytnutí nenávratného finančného príspevku.</w:t>
      </w:r>
    </w:p>
  </w:footnote>
  <w:footnote w:id="26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27">
    <w:p w:rsidR="0079658D" w:rsidRDefault="0079658D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</w:t>
      </w:r>
      <w:del w:id="48" w:author="CKO" w:date="2015-05-11T14:42:00Z">
        <w:r w:rsidDel="005049D9">
          <w:rPr>
            <w:rFonts w:ascii="Arial Narrow" w:hAnsi="Arial Narrow"/>
            <w:sz w:val="18"/>
            <w:szCs w:val="18"/>
          </w:rPr>
          <w:delText xml:space="preserve"> </w:delText>
        </w:r>
      </w:del>
      <w:r>
        <w:rPr>
          <w:rFonts w:ascii="Arial Narrow" w:hAnsi="Arial Narrow"/>
          <w:sz w:val="18"/>
          <w:szCs w:val="18"/>
        </w:rPr>
        <w:t xml:space="preserve">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8">
    <w:p w:rsidR="0079658D" w:rsidRDefault="0079658D" w:rsidP="0068718A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</w:t>
      </w:r>
      <w:del w:id="51" w:author="CKO" w:date="2015-05-11T14:42:00Z">
        <w:r w:rsidDel="005049D9">
          <w:rPr>
            <w:rFonts w:ascii="Arial Narrow" w:hAnsi="Arial Narrow"/>
            <w:sz w:val="18"/>
            <w:szCs w:val="18"/>
          </w:rPr>
          <w:delText xml:space="preserve"> </w:delText>
        </w:r>
      </w:del>
      <w:r>
        <w:rPr>
          <w:rFonts w:ascii="Arial Narrow" w:hAnsi="Arial Narrow"/>
          <w:sz w:val="18"/>
          <w:szCs w:val="18"/>
        </w:rPr>
        <w:t xml:space="preserve">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29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>k poslednému dňu monitorovaného obdobia</w:t>
      </w:r>
      <w:r w:rsidRPr="00DF18AF">
        <w:rPr>
          <w:rFonts w:ascii="Arial Narrow" w:hAnsi="Arial Narrow"/>
          <w:sz w:val="18"/>
          <w:szCs w:val="18"/>
        </w:rPr>
        <w:t xml:space="preserve">, t.j. súhrnná hodnota dosiahnutá za obdobie od začiatku realizácie projektu do </w:t>
      </w:r>
      <w:r>
        <w:rPr>
          <w:rFonts w:ascii="Arial Narrow" w:hAnsi="Arial Narrow"/>
          <w:sz w:val="18"/>
          <w:szCs w:val="18"/>
        </w:rPr>
        <w:t>posledného dňa monitorovaného obdobia</w:t>
      </w:r>
      <w:r w:rsidRPr="00DF18AF">
        <w:rPr>
          <w:rFonts w:ascii="Arial Narrow" w:hAnsi="Arial Narrow"/>
          <w:sz w:val="18"/>
          <w:szCs w:val="18"/>
        </w:rPr>
        <w:t>.</w:t>
      </w:r>
    </w:p>
  </w:footnote>
  <w:footnote w:id="30">
    <w:p w:rsidR="0079658D" w:rsidRDefault="0079658D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</w:t>
      </w:r>
      <w:del w:id="57" w:author="CKO" w:date="2015-05-11T14:42:00Z">
        <w:r w:rsidDel="005049D9">
          <w:rPr>
            <w:rFonts w:ascii="Arial Narrow" w:hAnsi="Arial Narrow"/>
            <w:sz w:val="18"/>
            <w:szCs w:val="18"/>
          </w:rPr>
          <w:delText xml:space="preserve"> </w:delText>
        </w:r>
      </w:del>
      <w:r>
        <w:rPr>
          <w:rFonts w:ascii="Arial Narrow" w:hAnsi="Arial Narrow"/>
          <w:sz w:val="18"/>
          <w:szCs w:val="18"/>
        </w:rPr>
        <w:t>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31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</w:t>
      </w:r>
      <w:del w:id="58" w:author="CKO" w:date="2015-05-11T14:42:00Z">
        <w:r w:rsidDel="005049D9">
          <w:rPr>
            <w:rFonts w:ascii="Arial Narrow" w:hAnsi="Arial Narrow"/>
            <w:sz w:val="18"/>
            <w:szCs w:val="18"/>
          </w:rPr>
          <w:delText xml:space="preserve"> </w:delText>
        </w:r>
      </w:del>
      <w:r>
        <w:rPr>
          <w:rFonts w:ascii="Arial Narrow" w:hAnsi="Arial Narrow"/>
          <w:sz w:val="18"/>
          <w:szCs w:val="18"/>
        </w:rPr>
        <w:t xml:space="preserve">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2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>
        <w:rPr>
          <w:rFonts w:ascii="Arial Narrow" w:hAnsi="Arial Narrow"/>
          <w:sz w:val="18"/>
          <w:szCs w:val="18"/>
        </w:rPr>
        <w:t>napĺňania merateľných ukazovateľov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>projektu do posledného dňa monitorovaného obdobia v prípade výročných monitorovacích správ a za monitorované obdobie v prípade záverečnej monitorovacej správy</w:t>
      </w:r>
      <w:r w:rsidRPr="00CB4790">
        <w:rPr>
          <w:rFonts w:ascii="Arial Narrow" w:hAnsi="Arial Narrow"/>
          <w:sz w:val="18"/>
          <w:szCs w:val="18"/>
        </w:rPr>
        <w:t xml:space="preserve"> a taktiež prípadné problémy s</w:t>
      </w:r>
      <w:r>
        <w:rPr>
          <w:rFonts w:ascii="Arial Narrow" w:hAnsi="Arial Narrow"/>
          <w:sz w:val="18"/>
          <w:szCs w:val="18"/>
        </w:rPr>
        <w:t> predmetným merateľným ukazovateľom a opatrenia prijaté na elimináciu týchto problémov.</w:t>
      </w:r>
    </w:p>
  </w:footnote>
  <w:footnote w:id="33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</w:t>
      </w:r>
      <w:del w:id="59" w:author="CKO" w:date="2015-05-11T14:42:00Z">
        <w:r w:rsidDel="005049D9">
          <w:rPr>
            <w:rFonts w:ascii="Arial Narrow" w:hAnsi="Arial Narrow"/>
            <w:sz w:val="18"/>
            <w:szCs w:val="18"/>
          </w:rPr>
          <w:delText xml:space="preserve"> </w:delText>
        </w:r>
      </w:del>
      <w:r>
        <w:rPr>
          <w:rFonts w:ascii="Arial Narrow" w:hAnsi="Arial Narrow"/>
          <w:sz w:val="18"/>
          <w:szCs w:val="18"/>
        </w:rPr>
        <w:t xml:space="preserve">2014+. </w:t>
      </w:r>
      <w:r w:rsidRPr="00E47294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 xml:space="preserve"> sa začiatok realizácie hlavných aktivít projektu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4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00F61">
        <w:rPr>
          <w:rFonts w:ascii="Arial Narrow" w:hAnsi="Arial Narrow"/>
          <w:sz w:val="18"/>
          <w:szCs w:val="18"/>
        </w:rPr>
        <w:t>Vyplní prijímateľ podľa skutočného stavu platného k 31.12.</w:t>
      </w:r>
      <w:r>
        <w:rPr>
          <w:rFonts w:ascii="Arial Narrow" w:hAnsi="Arial Narrow"/>
          <w:sz w:val="18"/>
          <w:szCs w:val="18"/>
        </w:rPr>
        <w:t xml:space="preserve"> roku n v prípade výročnej monitorovacej správy, resp. k poslednému dňu monitorovaného obdobia v prípade záverečnej monitorovacej správy.</w:t>
      </w:r>
    </w:p>
  </w:footnote>
  <w:footnote w:id="35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</w:t>
      </w:r>
      <w:del w:id="60" w:author="CKO" w:date="2015-05-11T14:42:00Z">
        <w:r w:rsidDel="005049D9">
          <w:rPr>
            <w:rFonts w:ascii="Arial Narrow" w:hAnsi="Arial Narrow"/>
            <w:sz w:val="18"/>
            <w:szCs w:val="18"/>
          </w:rPr>
          <w:delText xml:space="preserve"> </w:delText>
        </w:r>
      </w:del>
      <w:r>
        <w:rPr>
          <w:rFonts w:ascii="Arial Narrow" w:hAnsi="Arial Narrow"/>
          <w:sz w:val="18"/>
          <w:szCs w:val="18"/>
        </w:rPr>
        <w:t xml:space="preserve">2014+. </w:t>
      </w:r>
      <w:r w:rsidRPr="00E47294">
        <w:rPr>
          <w:rFonts w:ascii="Arial Narrow" w:hAnsi="Arial Narrow"/>
          <w:sz w:val="18"/>
          <w:szCs w:val="18"/>
        </w:rPr>
        <w:t>Uvádza</w:t>
      </w:r>
      <w:del w:id="61" w:author="CKO" w:date="2015-05-13T09:40:00Z">
        <w:r w:rsidRPr="00E47294" w:rsidDel="0049270D">
          <w:rPr>
            <w:rFonts w:ascii="Arial Narrow" w:hAnsi="Arial Narrow"/>
            <w:sz w:val="18"/>
            <w:szCs w:val="18"/>
          </w:rPr>
          <w:delText>j</w:delText>
        </w:r>
        <w:r w:rsidDel="0049270D">
          <w:rPr>
            <w:rFonts w:ascii="Arial Narrow" w:hAnsi="Arial Narrow"/>
            <w:sz w:val="18"/>
            <w:szCs w:val="18"/>
          </w:rPr>
          <w:delText>ú</w:delText>
        </w:r>
      </w:del>
      <w:r>
        <w:rPr>
          <w:rFonts w:ascii="Arial Narrow" w:hAnsi="Arial Narrow"/>
          <w:sz w:val="18"/>
          <w:szCs w:val="18"/>
        </w:rPr>
        <w:t xml:space="preserve"> sa </w:t>
      </w:r>
      <w:del w:id="62" w:author="CKO" w:date="2015-05-13T09:40:00Z">
        <w:r w:rsidDel="0049270D">
          <w:rPr>
            <w:rFonts w:ascii="Arial Narrow" w:hAnsi="Arial Narrow"/>
            <w:sz w:val="18"/>
            <w:szCs w:val="18"/>
          </w:rPr>
          <w:delText>merateľné ukazovatele</w:delText>
        </w:r>
      </w:del>
      <w:ins w:id="63" w:author="CKO" w:date="2015-05-13T09:40:00Z">
        <w:r>
          <w:rPr>
            <w:rFonts w:ascii="Arial Narrow" w:hAnsi="Arial Narrow"/>
            <w:sz w:val="18"/>
            <w:szCs w:val="18"/>
          </w:rPr>
          <w:t xml:space="preserve">plánovaný stav ukončenia realizácie konkrétnej aktivity </w:t>
        </w:r>
      </w:ins>
      <w:del w:id="64" w:author="CKO" w:date="2015-05-13T09:41:00Z">
        <w:r w:rsidDel="0049270D">
          <w:rPr>
            <w:rFonts w:ascii="Arial Narrow" w:hAnsi="Arial Narrow"/>
            <w:sz w:val="18"/>
            <w:szCs w:val="18"/>
          </w:rPr>
          <w:delText xml:space="preserve"> vo vzťahu k daným aktivitám</w:delText>
        </w:r>
      </w:del>
      <w:r>
        <w:rPr>
          <w:rFonts w:ascii="Arial Narrow" w:hAnsi="Arial Narrow"/>
          <w:sz w:val="18"/>
          <w:szCs w:val="18"/>
        </w:rPr>
        <w:t xml:space="preserve">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6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00F61">
        <w:rPr>
          <w:rFonts w:ascii="Arial Narrow" w:hAnsi="Arial Narrow"/>
          <w:sz w:val="18"/>
          <w:szCs w:val="18"/>
        </w:rPr>
        <w:t>Vyplní prijímateľ podľa skutočného stavu platného k </w:t>
      </w:r>
      <w:del w:id="65" w:author="CKO" w:date="2015-05-13T09:53:00Z">
        <w:r w:rsidRPr="00C00F61" w:rsidDel="00716912">
          <w:rPr>
            <w:rFonts w:ascii="Arial Narrow" w:hAnsi="Arial Narrow"/>
            <w:sz w:val="18"/>
            <w:szCs w:val="18"/>
          </w:rPr>
          <w:delText>31.12.</w:delText>
        </w:r>
        <w:r w:rsidDel="00716912">
          <w:rPr>
            <w:rFonts w:ascii="Arial Narrow" w:hAnsi="Arial Narrow"/>
            <w:sz w:val="18"/>
            <w:szCs w:val="18"/>
          </w:rPr>
          <w:delText xml:space="preserve"> roku n v prípade výročnej monitorovacej správy, resp. </w:delText>
        </w:r>
      </w:del>
      <w:del w:id="66" w:author="CKO" w:date="2015-07-01T14:11:00Z">
        <w:r w:rsidDel="000F46FA">
          <w:rPr>
            <w:rFonts w:ascii="Arial Narrow" w:hAnsi="Arial Narrow"/>
            <w:sz w:val="18"/>
            <w:szCs w:val="18"/>
          </w:rPr>
          <w:delText>k </w:delText>
        </w:r>
      </w:del>
      <w:r>
        <w:rPr>
          <w:rFonts w:ascii="Arial Narrow" w:hAnsi="Arial Narrow"/>
          <w:sz w:val="18"/>
          <w:szCs w:val="18"/>
        </w:rPr>
        <w:t>poslednému dňu monitorovaného obdobia</w:t>
      </w:r>
      <w:del w:id="67" w:author="CKO" w:date="2015-05-13T09:53:00Z">
        <w:r w:rsidDel="00716912">
          <w:rPr>
            <w:rFonts w:ascii="Arial Narrow" w:hAnsi="Arial Narrow"/>
            <w:sz w:val="18"/>
            <w:szCs w:val="18"/>
          </w:rPr>
          <w:delText xml:space="preserve"> v prípade záverečnej monitorovacej správy.</w:delText>
        </w:r>
      </w:del>
      <w:r>
        <w:rPr>
          <w:rFonts w:ascii="Arial Narrow" w:hAnsi="Arial Narrow"/>
          <w:sz w:val="18"/>
          <w:szCs w:val="18"/>
        </w:rPr>
        <w:t>.</w:t>
      </w:r>
    </w:p>
  </w:footnote>
  <w:footnote w:id="37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>Vypĺňané automaticky ITMS</w:t>
      </w:r>
      <w:del w:id="68" w:author="CKO" w:date="2015-05-11T14:42:00Z">
        <w:r w:rsidRPr="0077689C" w:rsidDel="005049D9">
          <w:rPr>
            <w:rFonts w:ascii="Arial Narrow" w:hAnsi="Arial Narrow"/>
            <w:sz w:val="18"/>
            <w:szCs w:val="18"/>
          </w:rPr>
          <w:delText xml:space="preserve"> </w:delText>
        </w:r>
      </w:del>
      <w:r w:rsidRPr="0077689C">
        <w:rPr>
          <w:rFonts w:ascii="Arial Narrow" w:hAnsi="Arial Narrow"/>
          <w:sz w:val="18"/>
          <w:szCs w:val="18"/>
        </w:rPr>
        <w:t xml:space="preserve">2014 +.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</w:t>
      </w:r>
      <w:proofErr w:type="spellStart"/>
      <w:r>
        <w:rPr>
          <w:rFonts w:ascii="Arial Narrow" w:hAnsi="Arial Narrow"/>
          <w:sz w:val="18"/>
          <w:szCs w:val="18"/>
        </w:rPr>
        <w:t>platba</w:t>
      </w:r>
      <w:r w:rsidRPr="0077689C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>poskytnutie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>
        <w:rPr>
          <w:rFonts w:ascii="Arial Narrow" w:hAnsi="Arial Narrow"/>
          <w:sz w:val="18"/>
          <w:szCs w:val="18"/>
        </w:rPr>
        <w:t>, poskytnutie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predložených na</w:t>
      </w:r>
      <w:r w:rsidRPr="0077689C">
        <w:rPr>
          <w:rFonts w:ascii="Arial Narrow" w:hAnsi="Arial Narrow"/>
          <w:sz w:val="18"/>
          <w:szCs w:val="18"/>
        </w:rPr>
        <w:t xml:space="preserve"> RO</w:t>
      </w:r>
      <w:r>
        <w:rPr>
          <w:rFonts w:ascii="Arial Narrow" w:hAnsi="Arial Narrow"/>
          <w:sz w:val="18"/>
          <w:szCs w:val="18"/>
        </w:rPr>
        <w:t>.</w:t>
      </w:r>
    </w:p>
  </w:footnote>
  <w:footnote w:id="38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>Vypĺňané automaticky ITMS</w:t>
      </w:r>
      <w:del w:id="69" w:author="CKO" w:date="2015-05-11T14:42:00Z">
        <w:r w:rsidRPr="0077689C" w:rsidDel="005049D9">
          <w:rPr>
            <w:rFonts w:ascii="Arial Narrow" w:hAnsi="Arial Narrow"/>
            <w:sz w:val="18"/>
            <w:szCs w:val="18"/>
          </w:rPr>
          <w:delText xml:space="preserve"> </w:delText>
        </w:r>
      </w:del>
      <w:r w:rsidRPr="0077689C">
        <w:rPr>
          <w:rFonts w:ascii="Arial Narrow" w:hAnsi="Arial Narrow"/>
          <w:sz w:val="18"/>
          <w:szCs w:val="18"/>
        </w:rPr>
        <w:t xml:space="preserve">2014 +. </w:t>
      </w:r>
      <w:r>
        <w:rPr>
          <w:rFonts w:ascii="Arial Narrow" w:hAnsi="Arial Narrow"/>
          <w:sz w:val="18"/>
          <w:szCs w:val="18"/>
        </w:rPr>
        <w:t>Súčet</w:t>
      </w:r>
      <w:r w:rsidRPr="0077689C">
        <w:rPr>
          <w:rFonts w:ascii="Arial Narrow" w:hAnsi="Arial Narrow"/>
          <w:sz w:val="18"/>
          <w:szCs w:val="18"/>
        </w:rPr>
        <w:t xml:space="preserve"> všetkých </w:t>
      </w:r>
      <w:proofErr w:type="spellStart"/>
      <w:r w:rsidRPr="0077689C">
        <w:rPr>
          <w:rFonts w:ascii="Arial Narrow" w:hAnsi="Arial Narrow"/>
          <w:sz w:val="18"/>
          <w:szCs w:val="18"/>
        </w:rPr>
        <w:t>ŽoP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(priebežná </w:t>
      </w:r>
      <w:proofErr w:type="spellStart"/>
      <w:r>
        <w:rPr>
          <w:rFonts w:ascii="Arial Narrow" w:hAnsi="Arial Narrow"/>
          <w:sz w:val="18"/>
          <w:szCs w:val="18"/>
        </w:rPr>
        <w:t>platba</w:t>
      </w:r>
      <w:r w:rsidRPr="0077689C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>poskytnutie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>
        <w:rPr>
          <w:rFonts w:ascii="Arial Narrow" w:hAnsi="Arial Narrow"/>
          <w:sz w:val="18"/>
          <w:szCs w:val="18"/>
        </w:rPr>
        <w:t>, poskytnutie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schválených príslušnou PJ, resp. CO pri priebežnej platbe.</w:t>
      </w:r>
    </w:p>
  </w:footnote>
  <w:footnote w:id="39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>Vypĺňané automaticky ITMS</w:t>
      </w:r>
      <w:del w:id="70" w:author="CKO" w:date="2015-05-11T14:42:00Z">
        <w:r w:rsidRPr="0077689C" w:rsidDel="005049D9">
          <w:rPr>
            <w:rFonts w:ascii="Arial Narrow" w:hAnsi="Arial Narrow"/>
            <w:sz w:val="18"/>
            <w:szCs w:val="18"/>
          </w:rPr>
          <w:delText xml:space="preserve"> </w:delText>
        </w:r>
      </w:del>
      <w:r w:rsidRPr="0077689C">
        <w:rPr>
          <w:rFonts w:ascii="Arial Narrow" w:hAnsi="Arial Narrow"/>
          <w:sz w:val="18"/>
          <w:szCs w:val="18"/>
        </w:rPr>
        <w:t xml:space="preserve">2014 +. </w:t>
      </w:r>
      <w:r>
        <w:rPr>
          <w:rFonts w:ascii="Arial Narrow" w:hAnsi="Arial Narrow"/>
          <w:sz w:val="18"/>
          <w:szCs w:val="18"/>
        </w:rPr>
        <w:t>Súčet všetkých ŽoP (priebežná platba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predfinancovania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predložených na</w:t>
      </w:r>
      <w:r w:rsidRPr="0077689C">
        <w:rPr>
          <w:rFonts w:ascii="Arial Narrow" w:hAnsi="Arial Narrow"/>
          <w:sz w:val="18"/>
          <w:szCs w:val="18"/>
        </w:rPr>
        <w:t xml:space="preserve"> RO</w:t>
      </w:r>
      <w:r>
        <w:rPr>
          <w:rFonts w:ascii="Arial Narrow" w:hAnsi="Arial Narrow"/>
          <w:sz w:val="18"/>
          <w:szCs w:val="18"/>
        </w:rPr>
        <w:t xml:space="preserve">. </w:t>
      </w:r>
    </w:p>
  </w:footnote>
  <w:footnote w:id="40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>Vypĺňané automaticky ITMS</w:t>
      </w:r>
      <w:del w:id="71" w:author="CKO" w:date="2015-05-11T14:43:00Z">
        <w:r w:rsidRPr="0077689C" w:rsidDel="005049D9">
          <w:rPr>
            <w:rFonts w:ascii="Arial Narrow" w:hAnsi="Arial Narrow"/>
            <w:sz w:val="18"/>
            <w:szCs w:val="18"/>
          </w:rPr>
          <w:delText xml:space="preserve"> </w:delText>
        </w:r>
      </w:del>
      <w:r w:rsidRPr="0077689C">
        <w:rPr>
          <w:rFonts w:ascii="Arial Narrow" w:hAnsi="Arial Narrow"/>
          <w:sz w:val="18"/>
          <w:szCs w:val="18"/>
        </w:rPr>
        <w:t xml:space="preserve">2014 +. </w:t>
      </w:r>
      <w:r>
        <w:rPr>
          <w:rFonts w:ascii="Arial Narrow" w:hAnsi="Arial Narrow"/>
          <w:sz w:val="18"/>
          <w:szCs w:val="18"/>
        </w:rPr>
        <w:t>Súčet všetkých ŽoP (priebežná platba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 xml:space="preserve"> zúčtovanie predfinancovania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schválených na úrovni CO.</w:t>
      </w:r>
    </w:p>
  </w:footnote>
  <w:footnote w:id="41">
    <w:p w:rsidR="0079658D" w:rsidRDefault="007965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</w:t>
      </w:r>
      <w:del w:id="72" w:author="CKO" w:date="2015-05-11T14:43:00Z">
        <w:r w:rsidDel="005049D9">
          <w:rPr>
            <w:rFonts w:ascii="Arial Narrow" w:hAnsi="Arial Narrow"/>
            <w:sz w:val="18"/>
            <w:szCs w:val="18"/>
          </w:rPr>
          <w:delText xml:space="preserve"> </w:delText>
        </w:r>
      </w:del>
      <w:r>
        <w:rPr>
          <w:rFonts w:ascii="Arial Narrow" w:hAnsi="Arial Narrow"/>
          <w:sz w:val="18"/>
          <w:szCs w:val="18"/>
        </w:rPr>
        <w:t xml:space="preserve">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42">
    <w:p w:rsidR="0079658D" w:rsidRDefault="0079658D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Uvádza sa s</w:t>
      </w:r>
      <w:r w:rsidRPr="00E836BC">
        <w:rPr>
          <w:rFonts w:ascii="Arial Narrow" w:hAnsi="Arial Narrow"/>
          <w:sz w:val="18"/>
          <w:szCs w:val="18"/>
        </w:rPr>
        <w:t>tručný popis činností vykonaných v monitorova</w:t>
      </w:r>
      <w:r>
        <w:rPr>
          <w:rFonts w:ascii="Arial Narrow" w:hAnsi="Arial Narrow"/>
          <w:sz w:val="18"/>
          <w:szCs w:val="18"/>
        </w:rPr>
        <w:t xml:space="preserve">nom </w:t>
      </w:r>
      <w:r w:rsidRPr="00E836BC">
        <w:rPr>
          <w:rFonts w:ascii="Arial Narrow" w:hAnsi="Arial Narrow"/>
          <w:sz w:val="18"/>
          <w:szCs w:val="18"/>
        </w:rPr>
        <w:t>období na zabezpečenie publicity projektu (max. 1500 znakov)</w:t>
      </w:r>
    </w:p>
  </w:footnote>
  <w:footnote w:id="43">
    <w:p w:rsidR="0079658D" w:rsidRDefault="0079658D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Relevantné pre projekty generujúce príjmy v zmysle čl. 61 Nariadenia Rady (ES) č. 1303/2013</w:t>
      </w:r>
      <w:r>
        <w:rPr>
          <w:rFonts w:ascii="Arial Narrow" w:hAnsi="Arial Narrow"/>
          <w:sz w:val="18"/>
          <w:szCs w:val="18"/>
        </w:rPr>
        <w:t>.</w:t>
      </w:r>
    </w:p>
  </w:footnote>
  <w:footnote w:id="44">
    <w:p w:rsidR="0079658D" w:rsidRDefault="0079658D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celkové príjmy projektu v pôsobnosti čl. 61 Nariadenia Rady (ES) č. 1303/2013 vytvorené v dôsledku realizácie projektu v monitorovanom období, t.j. peňažné príjmy priamo hradené užívateľmi za tovar a/alebo služby poskytované projektom, napríklad poplatky za používanie infraštruktúry, predaj alebo prenájom pozemkov alebo budov alebo poplatky za poskytovanie služieb. </w:t>
      </w:r>
    </w:p>
  </w:footnote>
  <w:footnote w:id="45">
    <w:p w:rsidR="0079658D" w:rsidRDefault="0079658D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</w:t>
      </w:r>
      <w:proofErr w:type="spellStart"/>
      <w:r w:rsidRPr="00E836BC">
        <w:rPr>
          <w:rFonts w:ascii="Arial Narrow" w:hAnsi="Arial Narrow"/>
          <w:sz w:val="18"/>
          <w:szCs w:val="18"/>
        </w:rPr>
        <w:t>cash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</w:t>
      </w:r>
      <w:proofErr w:type="spellStart"/>
      <w:r w:rsidRPr="00E836BC">
        <w:rPr>
          <w:rFonts w:ascii="Arial Narrow" w:hAnsi="Arial Narrow"/>
          <w:sz w:val="18"/>
          <w:szCs w:val="18"/>
        </w:rPr>
        <w:t>flow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46">
    <w:p w:rsidR="0079658D" w:rsidRDefault="0079658D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47">
    <w:p w:rsidR="0079658D" w:rsidRDefault="0079658D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 Uvádzajú sa čisté príjmy projektu za obdobie od začiatku realizácie projektu do konca monitorovaného obdobia</w:t>
      </w:r>
      <w:r>
        <w:rPr>
          <w:rFonts w:ascii="Arial Narrow" w:hAnsi="Arial Narrow"/>
          <w:sz w:val="18"/>
          <w:szCs w:val="18"/>
        </w:rPr>
        <w:t>.</w:t>
      </w:r>
    </w:p>
  </w:footnote>
  <w:footnote w:id="48">
    <w:p w:rsidR="0079658D" w:rsidRDefault="0079658D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Vypĺňa sa len v prípade záverečnej monitorovacej správy projektu. Relevantné pre projekty, ktoré svojim charakterom, resp. objemom  nespadajú pod </w:t>
      </w:r>
      <w:r w:rsidRPr="00E836BC">
        <w:rPr>
          <w:rFonts w:ascii="Arial Narrow" w:hAnsi="Arial Narrow"/>
          <w:sz w:val="18"/>
          <w:szCs w:val="18"/>
        </w:rPr>
        <w:t>čl. 61 Nariadenia Rady (ES) č. 1303/2013</w:t>
      </w:r>
      <w:r>
        <w:rPr>
          <w:rFonts w:ascii="Arial Narrow" w:hAnsi="Arial Narrow"/>
          <w:sz w:val="18"/>
          <w:szCs w:val="18"/>
        </w:rPr>
        <w:t xml:space="preserve">, ale pod čl. 65 ods. 8. </w:t>
      </w:r>
    </w:p>
  </w:footnote>
  <w:footnote w:id="49">
    <w:p w:rsidR="0079658D" w:rsidRDefault="0079658D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celkové</w:t>
      </w:r>
      <w:r>
        <w:rPr>
          <w:rFonts w:ascii="Arial Narrow" w:hAnsi="Arial Narrow"/>
          <w:sz w:val="18"/>
          <w:szCs w:val="18"/>
        </w:rPr>
        <w:t xml:space="preserve"> iné peňažné príjmy projektu vygenerované počas monitorovaného obdobia pri záverečnej monitorovacej správe. </w:t>
      </w:r>
      <w:r w:rsidRPr="00C564BA">
        <w:rPr>
          <w:rFonts w:ascii="Arial Narrow" w:hAnsi="Arial Narrow"/>
          <w:sz w:val="18"/>
          <w:szCs w:val="18"/>
        </w:rPr>
        <w:t>Ide o</w:t>
      </w:r>
      <w:r>
        <w:rPr>
          <w:rFonts w:ascii="Arial Narrow" w:hAnsi="Arial Narrow"/>
          <w:sz w:val="18"/>
          <w:szCs w:val="18"/>
        </w:rPr>
        <w:t> </w:t>
      </w:r>
      <w:r w:rsidRPr="00C564BA">
        <w:rPr>
          <w:rFonts w:ascii="Arial Narrow" w:hAnsi="Arial Narrow"/>
          <w:sz w:val="18"/>
          <w:szCs w:val="18"/>
        </w:rPr>
        <w:t>akékoľvek</w:t>
      </w:r>
      <w:r>
        <w:rPr>
          <w:rFonts w:ascii="Arial Narrow" w:hAnsi="Arial Narrow"/>
          <w:sz w:val="18"/>
          <w:szCs w:val="18"/>
        </w:rPr>
        <w:t xml:space="preserve"> peňažné</w:t>
      </w:r>
      <w:r w:rsidRPr="00C564BA">
        <w:rPr>
          <w:rFonts w:ascii="Arial Narrow" w:hAnsi="Arial Narrow"/>
          <w:sz w:val="18"/>
          <w:szCs w:val="18"/>
        </w:rPr>
        <w:t xml:space="preserve"> príjmy, ktoré sa vyskytnú pri pro</w:t>
      </w:r>
      <w:r>
        <w:rPr>
          <w:rFonts w:ascii="Arial Narrow" w:hAnsi="Arial Narrow"/>
          <w:sz w:val="18"/>
          <w:szCs w:val="18"/>
        </w:rPr>
        <w:t>jektoch nespadajúcich pod čl. 61</w:t>
      </w:r>
      <w:r w:rsidRPr="00C564BA">
        <w:rPr>
          <w:rFonts w:ascii="Arial Narrow" w:hAnsi="Arial Narrow"/>
          <w:sz w:val="18"/>
          <w:szCs w:val="18"/>
        </w:rPr>
        <w:t xml:space="preserve"> Nariadenia Rady (ES) 1303/2013.</w:t>
      </w:r>
    </w:p>
  </w:footnote>
  <w:footnote w:id="50">
    <w:p w:rsidR="0079658D" w:rsidRDefault="0079658D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distribúciu).. Z prevádzkových výdavkov musia byť vyňaté všetky položky, ktoré nezvyšujú efektívne peňažné výdavky – nie sú v </w:t>
      </w:r>
      <w:proofErr w:type="spellStart"/>
      <w:r w:rsidRPr="00E836BC">
        <w:rPr>
          <w:rFonts w:ascii="Arial Narrow" w:hAnsi="Arial Narrow"/>
          <w:sz w:val="18"/>
          <w:szCs w:val="18"/>
        </w:rPr>
        <w:t>cash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</w:t>
      </w:r>
      <w:proofErr w:type="spellStart"/>
      <w:r w:rsidRPr="00E836BC">
        <w:rPr>
          <w:rFonts w:ascii="Arial Narrow" w:hAnsi="Arial Narrow"/>
          <w:sz w:val="18"/>
          <w:szCs w:val="18"/>
        </w:rPr>
        <w:t>flow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51">
    <w:p w:rsidR="0079658D" w:rsidRDefault="0079658D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 Uvádzajú sa</w:t>
      </w:r>
      <w:r>
        <w:rPr>
          <w:rFonts w:ascii="Arial Narrow" w:hAnsi="Arial Narrow"/>
          <w:sz w:val="18"/>
          <w:szCs w:val="18"/>
        </w:rPr>
        <w:t xml:space="preserve"> iné</w:t>
      </w:r>
      <w:r w:rsidRPr="00E836BC">
        <w:rPr>
          <w:rFonts w:ascii="Arial Narrow" w:hAnsi="Arial Narrow"/>
          <w:sz w:val="18"/>
          <w:szCs w:val="18"/>
        </w:rPr>
        <w:t xml:space="preserve"> čisté</w:t>
      </w:r>
      <w:r>
        <w:rPr>
          <w:rFonts w:ascii="Arial Narrow" w:hAnsi="Arial Narrow"/>
          <w:sz w:val="18"/>
          <w:szCs w:val="18"/>
        </w:rPr>
        <w:t xml:space="preserve"> peňažné</w:t>
      </w:r>
      <w:r w:rsidRPr="00E836BC">
        <w:rPr>
          <w:rFonts w:ascii="Arial Narrow" w:hAnsi="Arial Narrow"/>
          <w:sz w:val="18"/>
          <w:szCs w:val="18"/>
        </w:rPr>
        <w:t xml:space="preserve"> príjmy projektu </w:t>
      </w:r>
      <w:r>
        <w:rPr>
          <w:rFonts w:ascii="Arial Narrow" w:hAnsi="Arial Narrow"/>
          <w:sz w:val="18"/>
          <w:szCs w:val="18"/>
        </w:rPr>
        <w:t xml:space="preserve">v monitorovanom období, ktoré predstavujú rozdiel iných peňažných príjmov a prevádzkových výdavkov. V súlade s čl. </w:t>
      </w:r>
      <w:r w:rsidRPr="00C869E5">
        <w:rPr>
          <w:rFonts w:ascii="Arial Narrow" w:hAnsi="Arial Narrow"/>
          <w:sz w:val="18"/>
          <w:szCs w:val="18"/>
        </w:rPr>
        <w:t xml:space="preserve"> 65, ods. 8 všeobecného nariadenia je nutné u projektov, ktorých celkové oprávnené vý</w:t>
      </w:r>
      <w:r>
        <w:rPr>
          <w:rFonts w:ascii="Arial Narrow" w:hAnsi="Arial Narrow"/>
          <w:sz w:val="18"/>
          <w:szCs w:val="18"/>
        </w:rPr>
        <w:t>davky presahujú hranicu 50 000 E</w:t>
      </w:r>
      <w:r w:rsidRPr="00C869E5">
        <w:rPr>
          <w:rFonts w:ascii="Arial Narrow" w:hAnsi="Arial Narrow"/>
          <w:sz w:val="18"/>
          <w:szCs w:val="18"/>
        </w:rPr>
        <w:t>ur</w:t>
      </w:r>
      <w:r>
        <w:rPr>
          <w:rFonts w:ascii="Arial Narrow" w:hAnsi="Arial Narrow"/>
          <w:sz w:val="18"/>
          <w:szCs w:val="18"/>
        </w:rPr>
        <w:t xml:space="preserve"> a nespadajú pod čl. 61 nariadenia rady (ES) č. 1303/2013</w:t>
      </w:r>
      <w:r w:rsidRPr="00C869E5">
        <w:rPr>
          <w:rFonts w:ascii="Arial Narrow" w:hAnsi="Arial Narrow"/>
          <w:sz w:val="18"/>
          <w:szCs w:val="18"/>
        </w:rPr>
        <w:t>, odpočítať iné čisté peňažné príjmy vytvorené v</w:t>
      </w:r>
      <w:r>
        <w:rPr>
          <w:rFonts w:ascii="Arial Narrow" w:hAnsi="Arial Narrow"/>
          <w:sz w:val="18"/>
          <w:szCs w:val="18"/>
        </w:rPr>
        <w:t xml:space="preserve"> monitorovanom období</w:t>
      </w:r>
      <w:r w:rsidRPr="00C869E5">
        <w:rPr>
          <w:rFonts w:ascii="Arial Narrow" w:hAnsi="Arial Narrow"/>
          <w:sz w:val="18"/>
          <w:szCs w:val="18"/>
        </w:rPr>
        <w:t xml:space="preserve"> od oprávnených výdavkov projektu, a to najneskôr pri predložení záverečnej žiadosti o platbu prijímateľom, pokiaľ tieto príjmy neboli zohľadnené už pri schválení projektu a pomoc nebola znížená už na začiatku projektu</w:t>
      </w:r>
      <w:r>
        <w:rPr>
          <w:rFonts w:ascii="Arial Narrow" w:hAnsi="Arial Narrow"/>
          <w:sz w:val="18"/>
          <w:szCs w:val="18"/>
        </w:rPr>
        <w:t>.</w:t>
      </w:r>
    </w:p>
  </w:footnote>
  <w:footnote w:id="52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53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727FC">
        <w:rPr>
          <w:rFonts w:ascii="Arial Narrow" w:hAnsi="Arial Narrow"/>
          <w:sz w:val="18"/>
        </w:rPr>
        <w:t xml:space="preserve">Vypĺňajú sa postupne všetky relevantné údaje na úrovni projektu. </w:t>
      </w:r>
      <w:r w:rsidRPr="003727FC">
        <w:rPr>
          <w:rFonts w:ascii="Arial Narrow" w:hAnsi="Arial Narrow"/>
          <w:sz w:val="18"/>
          <w:szCs w:val="18"/>
        </w:rPr>
        <w:t xml:space="preserve">Ide o ďalšie údaje, resp. parametre (iné ako </w:t>
      </w:r>
      <w:r>
        <w:rPr>
          <w:rFonts w:ascii="Arial Narrow" w:hAnsi="Arial Narrow"/>
          <w:sz w:val="18"/>
          <w:szCs w:val="18"/>
        </w:rPr>
        <w:t>merateľné ukazovatele</w:t>
      </w:r>
      <w:r w:rsidRPr="003727FC">
        <w:rPr>
          <w:rFonts w:ascii="Arial Narrow" w:hAnsi="Arial Narrow"/>
          <w:sz w:val="18"/>
          <w:szCs w:val="18"/>
        </w:rPr>
        <w:t>) monitorované na úrovni podporených projektov</w:t>
      </w:r>
      <w:r>
        <w:rPr>
          <w:rFonts w:ascii="Arial Narrow" w:hAnsi="Arial Narrow"/>
          <w:sz w:val="18"/>
          <w:szCs w:val="18"/>
        </w:rPr>
        <w:t xml:space="preserve"> v zmysle zmluvy o poskytnutí nenávratného finančného príspevku</w:t>
      </w:r>
      <w:r w:rsidRPr="003727FC">
        <w:rPr>
          <w:rFonts w:ascii="Arial Narrow" w:hAnsi="Arial Narrow"/>
          <w:sz w:val="18"/>
          <w:szCs w:val="18"/>
        </w:rPr>
        <w:t>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54">
    <w:p w:rsidR="0079658D" w:rsidDel="00FD58D6" w:rsidRDefault="0079658D" w:rsidP="00185F79">
      <w:pPr>
        <w:pStyle w:val="Textpoznmkypodiarou"/>
        <w:rPr>
          <w:del w:id="73" w:author="CKO" w:date="2015-03-09T10:10:00Z"/>
        </w:rPr>
      </w:pPr>
      <w:r>
        <w:rPr>
          <w:rStyle w:val="Odkaznapoznmkupodiarou"/>
        </w:rPr>
        <w:footnoteRef/>
      </w:r>
      <w:r>
        <w:t xml:space="preserve"> </w:t>
      </w:r>
      <w:r w:rsidRPr="00507966">
        <w:rPr>
          <w:rFonts w:ascii="Arial Narrow" w:hAnsi="Arial Narrow"/>
          <w:sz w:val="18"/>
          <w:szCs w:val="18"/>
        </w:rPr>
        <w:t>Vyplní prijímateľ k 31.12. roku n pri</w:t>
      </w:r>
      <w:r>
        <w:rPr>
          <w:rFonts w:ascii="Arial Narrow" w:hAnsi="Arial Narrow"/>
          <w:sz w:val="18"/>
          <w:szCs w:val="18"/>
        </w:rPr>
        <w:t xml:space="preserve"> </w:t>
      </w:r>
      <w:r w:rsidRPr="00507966">
        <w:rPr>
          <w:rFonts w:ascii="Arial Narrow" w:hAnsi="Arial Narrow"/>
          <w:sz w:val="18"/>
          <w:szCs w:val="18"/>
        </w:rPr>
        <w:t xml:space="preserve"> výročnej monitorovacej správe a </w:t>
      </w:r>
      <w:r>
        <w:rPr>
          <w:rFonts w:ascii="Arial Narrow" w:hAnsi="Arial Narrow"/>
          <w:sz w:val="18"/>
          <w:szCs w:val="18"/>
        </w:rPr>
        <w:t>k poslednému dňu monitorovaného obdobia v prípade záverečnej monitorovacej správy</w:t>
      </w:r>
      <w:r w:rsidRPr="00507966">
        <w:rPr>
          <w:rFonts w:ascii="Arial Narrow" w:hAnsi="Arial Narrow"/>
          <w:sz w:val="18"/>
          <w:szCs w:val="18"/>
        </w:rPr>
        <w:t>.</w:t>
      </w:r>
    </w:p>
    <w:p w:rsidR="0079658D" w:rsidRDefault="0079658D" w:rsidP="00185F79">
      <w:pPr>
        <w:pStyle w:val="Textpoznmkypodiarou"/>
      </w:pPr>
    </w:p>
  </w:footnote>
  <w:footnote w:id="55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Vypĺňa sa len v prípade, ak je na projekte taký typ iného údaju, ktorý si vyžaduje sledovanie aj podľa pohlavia (napr. projekty spolufinancované z ESF/IZM).</w:t>
      </w:r>
    </w:p>
  </w:footnote>
  <w:footnote w:id="56">
    <w:p w:rsidR="0079658D" w:rsidRDefault="0079658D" w:rsidP="002E3B7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34DBA">
        <w:rPr>
          <w:rStyle w:val="longtext1"/>
          <w:rFonts w:ascii="Arial Narrow" w:hAnsi="Arial Narrow"/>
          <w:sz w:val="18"/>
          <w:szCs w:val="18"/>
        </w:rPr>
        <w:t>Vypĺňa sa len pre projekty ESF</w:t>
      </w:r>
      <w:r>
        <w:rPr>
          <w:rStyle w:val="longtext1"/>
          <w:rFonts w:ascii="Arial Narrow" w:hAnsi="Arial Narrow"/>
          <w:sz w:val="18"/>
          <w:szCs w:val="18"/>
        </w:rPr>
        <w:t xml:space="preserve"> (bez IZM).</w:t>
      </w:r>
    </w:p>
  </w:footnote>
  <w:footnote w:id="57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vo veku </w:t>
      </w:r>
      <w:r>
        <w:rPr>
          <w:rStyle w:val="longtext1"/>
          <w:rFonts w:ascii="Arial Narrow" w:hAnsi="Arial Narrow"/>
          <w:sz w:val="18"/>
          <w:szCs w:val="18"/>
        </w:rPr>
        <w:t xml:space="preserve"> do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25 rokov, t.j. osoby, ktoré </w:t>
      </w:r>
      <w:r>
        <w:rPr>
          <w:rStyle w:val="longtext1"/>
          <w:rFonts w:ascii="Arial Narrow" w:hAnsi="Arial Narrow"/>
          <w:sz w:val="18"/>
          <w:szCs w:val="18"/>
        </w:rPr>
        <w:t>dosiahli vek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25 rokov bez jedného dňa.</w:t>
      </w:r>
      <w:r>
        <w:t xml:space="preserve"> </w:t>
      </w:r>
    </w:p>
  </w:footnote>
  <w:footnote w:id="58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D2F87">
        <w:rPr>
          <w:rStyle w:val="longtext1"/>
          <w:rFonts w:ascii="Arial Narrow" w:hAnsi="Arial Narrow"/>
          <w:sz w:val="18"/>
          <w:szCs w:val="18"/>
        </w:rPr>
        <w:t xml:space="preserve">Údaje budú vypĺňané na základe reprezentatívnej vzorky k 31.12.2016. </w:t>
      </w:r>
    </w:p>
  </w:footnote>
  <w:footnote w:id="59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D2F87">
        <w:rPr>
          <w:rStyle w:val="longtext1"/>
          <w:rFonts w:ascii="Arial Narrow" w:hAnsi="Arial Narrow"/>
          <w:sz w:val="18"/>
          <w:szCs w:val="18"/>
        </w:rPr>
        <w:t>Údaje budú vypĺňané na základe reprezentatívnej vzorky k 31.12.2016.</w:t>
      </w:r>
    </w:p>
  </w:footnote>
  <w:footnote w:id="60">
    <w:p w:rsidR="0079658D" w:rsidRDefault="0079658D" w:rsidP="00E431F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Style w:val="longtext1"/>
          <w:rFonts w:ascii="Arial Narrow" w:hAnsi="Arial Narrow"/>
          <w:sz w:val="18"/>
          <w:szCs w:val="18"/>
        </w:rPr>
        <w:t>Vypĺňa sa len pre projekty financované z Iniciatívy pre zamestnanosť mladých.</w:t>
      </w:r>
    </w:p>
  </w:footnote>
  <w:footnote w:id="61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vo veku </w:t>
      </w:r>
      <w:r>
        <w:rPr>
          <w:rStyle w:val="longtext1"/>
          <w:rFonts w:ascii="Arial Narrow" w:hAnsi="Arial Narrow"/>
          <w:sz w:val="18"/>
          <w:szCs w:val="18"/>
        </w:rPr>
        <w:t xml:space="preserve">do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25 rokov, t.j. osoby, ktoré </w:t>
      </w:r>
      <w:r>
        <w:rPr>
          <w:rStyle w:val="longtext1"/>
          <w:rFonts w:ascii="Arial Narrow" w:hAnsi="Arial Narrow"/>
          <w:sz w:val="18"/>
          <w:szCs w:val="18"/>
        </w:rPr>
        <w:t>dosiahli vek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25 rokov bez jedného dňa.</w:t>
      </w:r>
      <w:r>
        <w:t xml:space="preserve"> </w:t>
      </w:r>
    </w:p>
  </w:footnote>
  <w:footnote w:id="62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</w:t>
      </w:r>
      <w:r>
        <w:rPr>
          <w:rStyle w:val="longtext1"/>
          <w:rFonts w:ascii="Arial Narrow" w:hAnsi="Arial Narrow"/>
          <w:sz w:val="18"/>
          <w:szCs w:val="18"/>
        </w:rPr>
        <w:t>vo veku do 30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rokov, t.j. osoby, ktoré </w:t>
      </w:r>
      <w:r>
        <w:rPr>
          <w:rStyle w:val="longtext1"/>
          <w:rFonts w:ascii="Arial Narrow" w:hAnsi="Arial Narrow"/>
          <w:sz w:val="18"/>
          <w:szCs w:val="18"/>
        </w:rPr>
        <w:t>dosiahli vek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</w:t>
      </w:r>
      <w:r>
        <w:rPr>
          <w:rStyle w:val="longtext1"/>
          <w:rFonts w:ascii="Arial Narrow" w:hAnsi="Arial Narrow"/>
          <w:sz w:val="18"/>
          <w:szCs w:val="18"/>
        </w:rPr>
        <w:t>30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rokov bez jedného dňa.</w:t>
      </w:r>
    </w:p>
  </w:footnote>
  <w:footnote w:id="63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Fonts w:ascii="Arial Narrow" w:hAnsi="Arial Narrow"/>
          <w:sz w:val="18"/>
        </w:rPr>
        <w:t>Údaje budú vypĺňané na základe reprezentatívnej vzorky k 31.12.2016.</w:t>
      </w:r>
    </w:p>
  </w:footnote>
  <w:footnote w:id="64">
    <w:p w:rsidR="0079658D" w:rsidRDefault="007965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Fonts w:ascii="Arial Narrow" w:hAnsi="Arial Narrow"/>
          <w:sz w:val="18"/>
        </w:rPr>
        <w:t>Údaje budú vypĺňané na základe reprezentatívnej vzorky k 31.12.2016.</w:t>
      </w:r>
    </w:p>
  </w:footnote>
  <w:footnote w:id="65">
    <w:p w:rsidR="0079658D" w:rsidRDefault="0079658D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(sumár všetkých hlavných aj podporných aktivít projektu). V prípade, ak jedna aktivita je realizovaná viacerými VO možné viacnásobné vyplnenie aktivít zo strany prijímateľa.</w:t>
      </w:r>
    </w:p>
  </w:footnote>
  <w:footnote w:id="66">
    <w:p w:rsidR="0079658D" w:rsidRDefault="0079658D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>
        <w:rPr>
          <w:rFonts w:ascii="Arial Narrow" w:hAnsi="Arial Narrow"/>
          <w:sz w:val="18"/>
        </w:rPr>
        <w:t>.</w:t>
      </w:r>
    </w:p>
  </w:footnote>
  <w:footnote w:id="67">
    <w:p w:rsidR="0079658D" w:rsidRDefault="0079658D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>
        <w:rPr>
          <w:rFonts w:ascii="Arial Narrow" w:hAnsi="Arial Narrow"/>
          <w:sz w:val="18"/>
        </w:rPr>
        <w:t>.</w:t>
      </w:r>
    </w:p>
  </w:footnote>
  <w:footnote w:id="68">
    <w:p w:rsidR="0079658D" w:rsidRDefault="0079658D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>
        <w:rPr>
          <w:rFonts w:ascii="Arial Narrow" w:hAnsi="Arial Narrow"/>
          <w:sz w:val="18"/>
        </w:rPr>
        <w:t>.</w:t>
      </w:r>
    </w:p>
  </w:footnote>
  <w:footnote w:id="69">
    <w:p w:rsidR="0079658D" w:rsidRDefault="0079658D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>
        <w:rPr>
          <w:rFonts w:ascii="Arial Narrow" w:hAnsi="Arial Narrow"/>
          <w:sz w:val="18"/>
        </w:rPr>
        <w:t>.</w:t>
      </w:r>
    </w:p>
  </w:footnote>
  <w:footnote w:id="70">
    <w:p w:rsidR="0079658D" w:rsidRDefault="0079658D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>
        <w:rPr>
          <w:rFonts w:ascii="Arial Narrow" w:hAnsi="Arial Narrow"/>
          <w:sz w:val="18"/>
        </w:rPr>
        <w:t>.</w:t>
      </w:r>
    </w:p>
  </w:footnote>
  <w:footnote w:id="71">
    <w:p w:rsidR="0079658D" w:rsidRDefault="0079658D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>
        <w:rPr>
          <w:rFonts w:ascii="Arial Narrow" w:hAnsi="Arial Narrow"/>
          <w:sz w:val="18"/>
        </w:rPr>
        <w:t>.</w:t>
      </w:r>
    </w:p>
  </w:footnote>
  <w:footnote w:id="72">
    <w:p w:rsidR="0079658D" w:rsidRDefault="0079658D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</w:t>
      </w:r>
      <w:r w:rsidRPr="00E836BC">
        <w:rPr>
          <w:rFonts w:ascii="Arial Narrow" w:hAnsi="Arial Narrow"/>
          <w:color w:val="000000"/>
          <w:sz w:val="18"/>
        </w:rPr>
        <w:t>Uvedie sa konkrétny popis stavu, v akom sa dané VO nachádza k poslednému dňu monitorova</w:t>
      </w:r>
      <w:r>
        <w:rPr>
          <w:rFonts w:ascii="Arial Narrow" w:hAnsi="Arial Narrow"/>
          <w:color w:val="000000"/>
          <w:sz w:val="18"/>
        </w:rPr>
        <w:t>ného</w:t>
      </w:r>
      <w:r w:rsidRPr="00E836BC">
        <w:rPr>
          <w:rFonts w:ascii="Arial Narrow" w:hAnsi="Arial Narrow"/>
          <w:color w:val="000000"/>
          <w:sz w:val="18"/>
        </w:rPr>
        <w:t xml:space="preserve"> obdobia </w:t>
      </w:r>
      <w:r>
        <w:rPr>
          <w:rFonts w:ascii="Arial Narrow" w:hAnsi="Arial Narrow"/>
          <w:color w:val="000000"/>
          <w:sz w:val="18"/>
        </w:rPr>
        <w:t xml:space="preserve">monitorovacej správy projektu </w:t>
      </w:r>
      <w:r w:rsidRPr="00E836BC">
        <w:rPr>
          <w:rFonts w:ascii="Arial Narrow" w:hAnsi="Arial Narrow"/>
          <w:color w:val="000000"/>
          <w:sz w:val="18"/>
        </w:rPr>
        <w:t xml:space="preserve">kumulovane od začiatku realizácie projektu (napr. VO </w:t>
      </w:r>
      <w:proofErr w:type="spellStart"/>
      <w:r w:rsidRPr="00E836BC">
        <w:rPr>
          <w:rFonts w:ascii="Arial Narrow" w:hAnsi="Arial Narrow"/>
          <w:color w:val="000000"/>
          <w:sz w:val="18"/>
        </w:rPr>
        <w:t>vo</w:t>
      </w:r>
      <w:proofErr w:type="spellEnd"/>
      <w:r w:rsidRPr="00E836BC">
        <w:rPr>
          <w:rFonts w:ascii="Arial Narrow" w:hAnsi="Arial Narrow"/>
          <w:color w:val="000000"/>
          <w:sz w:val="18"/>
        </w:rPr>
        <w:t xml:space="preserve"> fáze určovania PHZ,  VO po vyhodnotení ponúk, VO na kontrole RO a pod.) a problémy týkajúce sa daného VO (ak relevantné).</w:t>
      </w:r>
      <w:r>
        <w:rPr>
          <w:rFonts w:ascii="Arial Narrow" w:hAnsi="Arial Narrow"/>
          <w:color w:val="000000"/>
          <w:sz w:val="18"/>
        </w:rPr>
        <w:t xml:space="preserve"> </w:t>
      </w:r>
      <w:r w:rsidRPr="00D77606">
        <w:rPr>
          <w:rFonts w:ascii="Arial Narrow" w:hAnsi="Arial Narrow"/>
          <w:color w:val="000000"/>
          <w:sz w:val="18"/>
        </w:rPr>
        <w:t>Ak je prijímateľom ústredný orgán štátnej správy, VÚC alebo mesto / obec, povinne uvedie, či bolo použité zelené VO a ak áno, ako a v akej oblasti (tovary, služby, práce – napr. znížená spotreba energie, znížená spotreba vody, znížená spotreba surovín (neudržateľných zdrojov), znížené množstvo nebezpečných látok pre životné prostredie, znížená tvorba znečisťujúcich látok, vyššie využitie obnoviteľných zdrojov energie, environmentálne nakladanie s odpadmi, využitie recyklovaných / recyklovateľných materiálov, znížený vplyv na biodiverzitu, atď. Pre ostatných prijímateľov je uvedenie tejto informácie dobrovoľné.</w:t>
      </w:r>
      <w:r>
        <w:rPr>
          <w:rFonts w:ascii="Arial Narrow" w:hAnsi="Arial Narrow"/>
          <w:color w:val="000000"/>
          <w:sz w:val="18"/>
        </w:rPr>
        <w:t xml:space="preserve"> Z</w:t>
      </w:r>
      <w:r w:rsidRPr="00D77606">
        <w:rPr>
          <w:rFonts w:ascii="Arial Narrow" w:hAnsi="Arial Narrow"/>
          <w:color w:val="000000"/>
          <w:sz w:val="18"/>
        </w:rPr>
        <w:t xml:space="preserve">ároveň rovnaká povinnosť a podmienky sa vzťahujú na sociálne VO, pričom rovnako sa v prípade využitia tohto aspektu uvedie v akej oblasti bolo aplikované (napr. zamestnanie sociálne alebo zdravotne znevýhodnených občanov, </w:t>
      </w:r>
      <w:proofErr w:type="spellStart"/>
      <w:r w:rsidRPr="00D77606">
        <w:rPr>
          <w:rFonts w:ascii="Arial Narrow" w:hAnsi="Arial Narrow"/>
          <w:color w:val="000000"/>
          <w:sz w:val="18"/>
        </w:rPr>
        <w:t>marginalizovaných</w:t>
      </w:r>
      <w:proofErr w:type="spellEnd"/>
      <w:r w:rsidRPr="00D77606">
        <w:rPr>
          <w:rFonts w:ascii="Arial Narrow" w:hAnsi="Arial Narrow"/>
          <w:color w:val="000000"/>
          <w:sz w:val="18"/>
        </w:rPr>
        <w:t xml:space="preserve"> skupín a pod.)</w:t>
      </w:r>
      <w:r>
        <w:rPr>
          <w:rFonts w:ascii="Arial Narrow" w:hAnsi="Arial Narrow"/>
          <w:color w:val="000000"/>
          <w:sz w:val="18"/>
        </w:rPr>
        <w:t>.</w:t>
      </w:r>
    </w:p>
  </w:footnote>
  <w:footnote w:id="73">
    <w:p w:rsidR="0079658D" w:rsidRDefault="0079658D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 a iných údajoch týkajúcich sa realizácie projektu</w:t>
      </w:r>
      <w:ins w:id="74" w:author="CKO" w:date="2015-05-15T10:14:00Z">
        <w:r>
          <w:rPr>
            <w:rFonts w:ascii="Arial Narrow" w:hAnsi="Arial Narrow"/>
            <w:sz w:val="18"/>
            <w:szCs w:val="18"/>
          </w:rPr>
          <w:t xml:space="preserve"> </w:t>
        </w:r>
      </w:ins>
      <w:r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  <w:footnote w:id="74">
    <w:p w:rsidR="0079658D" w:rsidRDefault="0079658D" w:rsidP="00AE6127">
      <w:pPr>
        <w:pStyle w:val="Textpoznmkypodiarou"/>
      </w:pPr>
      <w:r w:rsidRPr="00E50471">
        <w:rPr>
          <w:rStyle w:val="Odkaznapoznmkupodiarou"/>
          <w:rFonts w:ascii="Arial Narrow" w:hAnsi="Arial Narrow"/>
        </w:rPr>
        <w:footnoteRef/>
      </w:r>
      <w:r w:rsidRPr="00E50471">
        <w:rPr>
          <w:rFonts w:ascii="Arial Narrow" w:hAnsi="Arial Narrow"/>
        </w:rPr>
        <w:t xml:space="preserve"> </w:t>
      </w:r>
      <w:r w:rsidRPr="003F5AAE">
        <w:rPr>
          <w:rFonts w:ascii="Arial Narrow" w:hAnsi="Arial Narrow"/>
          <w:sz w:val="18"/>
          <w:szCs w:val="18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58D" w:rsidRDefault="0079658D" w:rsidP="00B33E7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9A02946" wp14:editId="605C2317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8" name="Rovná spojnica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9" o:spid="_x0000_s1026" style="position:absolute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customXmlDelRangeStart w:id="9" w:author="CKO" w:date="2015-07-16T15:35:00Z"/>
  <w:sdt>
    <w:sdtPr>
      <w:rPr>
        <w:szCs w:val="20"/>
      </w:rPr>
      <w:id w:val="2070840989"/>
      <w:placeholder>
        <w:docPart w:val="877109EA86674FC4B47D68DF0DF7577D"/>
      </w:placeholder>
      <w:date>
        <w:dateFormat w:val="dd.MM.yyyy"/>
        <w:lid w:val="sk-SK"/>
        <w:storeMappedDataAs w:val="dateTime"/>
        <w:calendar w:val="gregorian"/>
      </w:date>
    </w:sdtPr>
    <w:sdtEndPr/>
    <w:sdtContent>
      <w:customXmlDelRangeEnd w:id="9"/>
      <w:p w:rsidR="0079658D" w:rsidRPr="00627EA3" w:rsidDel="00EE2F45" w:rsidRDefault="0079658D" w:rsidP="00B33E73">
        <w:pPr>
          <w:pStyle w:val="Hlavika"/>
          <w:jc w:val="right"/>
          <w:rPr>
            <w:del w:id="10" w:author="CKO" w:date="2015-07-16T15:35:00Z"/>
          </w:rPr>
        </w:pPr>
        <w:del w:id="11" w:author="CKO" w:date="2015-04-20T11:05:00Z">
          <w:r w:rsidDel="00CC797C">
            <w:rPr>
              <w:szCs w:val="20"/>
            </w:rPr>
            <w:delText>05.02.2015</w:delText>
          </w:r>
        </w:del>
      </w:p>
      <w:customXmlDelRangeStart w:id="12" w:author="CKO" w:date="2015-07-16T15:35:00Z"/>
    </w:sdtContent>
  </w:sdt>
  <w:customXmlDelRangeEnd w:id="12"/>
  <w:p w:rsidR="0079658D" w:rsidRPr="00B33E73" w:rsidRDefault="0079658D" w:rsidP="00B33E7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58D" w:rsidRDefault="0079658D" w:rsidP="00B33E73">
    <w:pPr>
      <w:pStyle w:val="Hlavika"/>
    </w:pPr>
  </w:p>
  <w:p w:rsidR="0079658D" w:rsidRPr="00627EA3" w:rsidRDefault="0079658D" w:rsidP="00B33E73">
    <w:pPr>
      <w:pStyle w:val="Hlavika"/>
      <w:jc w:val="right"/>
    </w:pPr>
  </w:p>
  <w:p w:rsidR="0079658D" w:rsidRDefault="0079658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58D" w:rsidRDefault="0079658D" w:rsidP="00B33E7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5BCE92" wp14:editId="62109E97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8895715" cy="9525"/>
              <wp:effectExtent l="57150" t="38100" r="57785" b="85725"/>
              <wp:wrapNone/>
              <wp:docPr id="15" name="Rovná spojnica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89571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9" o:spid="_x0000_s1026" style="position:absolute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700.1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customXmlDelRangeStart w:id="75" w:author="CKO" w:date="2015-07-16T15:39:00Z"/>
  <w:sdt>
    <w:sdtPr>
      <w:rPr>
        <w:szCs w:val="20"/>
      </w:rPr>
      <w:id w:val="1914035634"/>
      <w:placeholder>
        <w:docPart w:val="7FF5C6C2E3BB4BDEB35E22817B2EFFEB"/>
      </w:placeholder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customXmlDelRangeEnd w:id="75"/>
      <w:p w:rsidR="0079658D" w:rsidRPr="00627EA3" w:rsidDel="00EA7671" w:rsidRDefault="0079658D" w:rsidP="00B33E73">
        <w:pPr>
          <w:pStyle w:val="Hlavika"/>
          <w:jc w:val="right"/>
          <w:rPr>
            <w:del w:id="76" w:author="CKO" w:date="2015-07-16T15:39:00Z"/>
          </w:rPr>
        </w:pPr>
        <w:del w:id="77" w:author="CKO" w:date="2015-07-16T15:39:00Z">
          <w:r w:rsidDel="00EA7671">
            <w:rPr>
              <w:szCs w:val="20"/>
            </w:rPr>
            <w:delText>05.02.2015</w:delText>
          </w:r>
        </w:del>
      </w:p>
      <w:customXmlDelRangeStart w:id="78" w:author="CKO" w:date="2015-07-16T15:39:00Z"/>
    </w:sdtContent>
  </w:sdt>
  <w:customXmlDelRangeEnd w:id="78"/>
  <w:p w:rsidR="0079658D" w:rsidRPr="00B33E73" w:rsidRDefault="0079658D" w:rsidP="00B33E73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58D" w:rsidRDefault="0079658D" w:rsidP="00B33E7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154305</wp:posOffset>
              </wp:positionV>
              <wp:extent cx="8867140" cy="0"/>
              <wp:effectExtent l="57150" t="38100" r="48260" b="95250"/>
              <wp:wrapNone/>
              <wp:docPr id="13" name="Rovná spojnic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86714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1" o:spid="_x0000_s1026" style="position:absolute;flip: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15pt" to="69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-794988991"/>
      <w:placeholder>
        <w:docPart w:val="32EA262FA13646A189A1765EAEF1C1F3"/>
      </w:placeholder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:rsidR="0079658D" w:rsidRPr="00627EA3" w:rsidRDefault="0079658D" w:rsidP="00B33E73">
        <w:pPr>
          <w:pStyle w:val="Hlavika"/>
          <w:jc w:val="right"/>
        </w:pPr>
        <w:r w:rsidRPr="00F64F3B">
          <w:rPr>
            <w:rStyle w:val="Textzstupnhosymbolu"/>
            <w:rFonts w:eastAsiaTheme="minorHAnsi"/>
          </w:rPr>
          <w:t>Kliknutím zadáte dátum.</w:t>
        </w:r>
      </w:p>
    </w:sdtContent>
  </w:sdt>
  <w:p w:rsidR="0079658D" w:rsidRDefault="0079658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003B"/>
    <w:rsid w:val="00013234"/>
    <w:rsid w:val="00022629"/>
    <w:rsid w:val="00043211"/>
    <w:rsid w:val="0004507E"/>
    <w:rsid w:val="00050728"/>
    <w:rsid w:val="000534EE"/>
    <w:rsid w:val="000540CE"/>
    <w:rsid w:val="00054EEE"/>
    <w:rsid w:val="000648F3"/>
    <w:rsid w:val="00066955"/>
    <w:rsid w:val="00071088"/>
    <w:rsid w:val="00071A19"/>
    <w:rsid w:val="00071CD7"/>
    <w:rsid w:val="00081BD0"/>
    <w:rsid w:val="0008230A"/>
    <w:rsid w:val="00094599"/>
    <w:rsid w:val="000B11B8"/>
    <w:rsid w:val="000B1ACA"/>
    <w:rsid w:val="000B5D9A"/>
    <w:rsid w:val="000C6A71"/>
    <w:rsid w:val="000D298C"/>
    <w:rsid w:val="000D6B86"/>
    <w:rsid w:val="000E2AA4"/>
    <w:rsid w:val="000E7DD3"/>
    <w:rsid w:val="000F2DCD"/>
    <w:rsid w:val="000F46FA"/>
    <w:rsid w:val="000F52CA"/>
    <w:rsid w:val="001147BD"/>
    <w:rsid w:val="00116F61"/>
    <w:rsid w:val="001239FB"/>
    <w:rsid w:val="00125667"/>
    <w:rsid w:val="001329B4"/>
    <w:rsid w:val="001456C1"/>
    <w:rsid w:val="0014641E"/>
    <w:rsid w:val="0015233E"/>
    <w:rsid w:val="00157505"/>
    <w:rsid w:val="001624E8"/>
    <w:rsid w:val="001660C6"/>
    <w:rsid w:val="00173917"/>
    <w:rsid w:val="00180EA1"/>
    <w:rsid w:val="00185F79"/>
    <w:rsid w:val="001873B5"/>
    <w:rsid w:val="0019404B"/>
    <w:rsid w:val="00197028"/>
    <w:rsid w:val="001A0E1D"/>
    <w:rsid w:val="001A4295"/>
    <w:rsid w:val="001B12DC"/>
    <w:rsid w:val="001B27DA"/>
    <w:rsid w:val="001B6E9F"/>
    <w:rsid w:val="001C513F"/>
    <w:rsid w:val="001D069F"/>
    <w:rsid w:val="001D4B25"/>
    <w:rsid w:val="001E2102"/>
    <w:rsid w:val="001E5462"/>
    <w:rsid w:val="001F0193"/>
    <w:rsid w:val="001F3586"/>
    <w:rsid w:val="001F4C97"/>
    <w:rsid w:val="001F7B2D"/>
    <w:rsid w:val="00203177"/>
    <w:rsid w:val="00205F25"/>
    <w:rsid w:val="00212BE5"/>
    <w:rsid w:val="002147AE"/>
    <w:rsid w:val="002259C4"/>
    <w:rsid w:val="00225A05"/>
    <w:rsid w:val="002330CC"/>
    <w:rsid w:val="002450A9"/>
    <w:rsid w:val="00246970"/>
    <w:rsid w:val="00256687"/>
    <w:rsid w:val="002601EF"/>
    <w:rsid w:val="0027198D"/>
    <w:rsid w:val="002730CC"/>
    <w:rsid w:val="00274479"/>
    <w:rsid w:val="00274853"/>
    <w:rsid w:val="00282057"/>
    <w:rsid w:val="002A1E17"/>
    <w:rsid w:val="002B0D72"/>
    <w:rsid w:val="002B28C3"/>
    <w:rsid w:val="002B55FB"/>
    <w:rsid w:val="002B5D5F"/>
    <w:rsid w:val="002B7A90"/>
    <w:rsid w:val="002C211E"/>
    <w:rsid w:val="002C37F8"/>
    <w:rsid w:val="002C7716"/>
    <w:rsid w:val="002D0C7E"/>
    <w:rsid w:val="002D2F87"/>
    <w:rsid w:val="002D65BD"/>
    <w:rsid w:val="002D748E"/>
    <w:rsid w:val="002E086B"/>
    <w:rsid w:val="002E3B7E"/>
    <w:rsid w:val="002E3EF2"/>
    <w:rsid w:val="002E611C"/>
    <w:rsid w:val="002E7F32"/>
    <w:rsid w:val="002E7F66"/>
    <w:rsid w:val="002F2DF7"/>
    <w:rsid w:val="002F3F27"/>
    <w:rsid w:val="003078F8"/>
    <w:rsid w:val="00311B78"/>
    <w:rsid w:val="00314421"/>
    <w:rsid w:val="00314A6E"/>
    <w:rsid w:val="003155A3"/>
    <w:rsid w:val="00320CF6"/>
    <w:rsid w:val="003215D7"/>
    <w:rsid w:val="003244EF"/>
    <w:rsid w:val="00334585"/>
    <w:rsid w:val="003361EF"/>
    <w:rsid w:val="003364CC"/>
    <w:rsid w:val="00355D65"/>
    <w:rsid w:val="003561D3"/>
    <w:rsid w:val="00365EA9"/>
    <w:rsid w:val="003727FC"/>
    <w:rsid w:val="0037670C"/>
    <w:rsid w:val="00386CBA"/>
    <w:rsid w:val="003935E9"/>
    <w:rsid w:val="00395DD7"/>
    <w:rsid w:val="00396AFD"/>
    <w:rsid w:val="003A08EC"/>
    <w:rsid w:val="003A0D7F"/>
    <w:rsid w:val="003A58E4"/>
    <w:rsid w:val="003A67E1"/>
    <w:rsid w:val="003B0DFE"/>
    <w:rsid w:val="003B2F8A"/>
    <w:rsid w:val="003B3D98"/>
    <w:rsid w:val="003B579D"/>
    <w:rsid w:val="003B61C8"/>
    <w:rsid w:val="003C2544"/>
    <w:rsid w:val="003C63B2"/>
    <w:rsid w:val="003D0894"/>
    <w:rsid w:val="003D568C"/>
    <w:rsid w:val="003E72A0"/>
    <w:rsid w:val="003E7A8E"/>
    <w:rsid w:val="003F1F4D"/>
    <w:rsid w:val="003F5AAE"/>
    <w:rsid w:val="003F7258"/>
    <w:rsid w:val="004047A5"/>
    <w:rsid w:val="00410CF4"/>
    <w:rsid w:val="00411662"/>
    <w:rsid w:val="00416E2D"/>
    <w:rsid w:val="00417252"/>
    <w:rsid w:val="00421DB9"/>
    <w:rsid w:val="00431EE0"/>
    <w:rsid w:val="00432DF1"/>
    <w:rsid w:val="0043575B"/>
    <w:rsid w:val="004416F9"/>
    <w:rsid w:val="004445A9"/>
    <w:rsid w:val="0044565B"/>
    <w:rsid w:val="004456C9"/>
    <w:rsid w:val="004470FB"/>
    <w:rsid w:val="004640E4"/>
    <w:rsid w:val="00466771"/>
    <w:rsid w:val="00477B8E"/>
    <w:rsid w:val="0048330C"/>
    <w:rsid w:val="00490AF9"/>
    <w:rsid w:val="00491188"/>
    <w:rsid w:val="0049270D"/>
    <w:rsid w:val="00493F0A"/>
    <w:rsid w:val="004A0829"/>
    <w:rsid w:val="004C1071"/>
    <w:rsid w:val="004C2ABA"/>
    <w:rsid w:val="004D458D"/>
    <w:rsid w:val="004D7A57"/>
    <w:rsid w:val="004E2120"/>
    <w:rsid w:val="004E3ABD"/>
    <w:rsid w:val="00502E60"/>
    <w:rsid w:val="005049D9"/>
    <w:rsid w:val="00507966"/>
    <w:rsid w:val="00511497"/>
    <w:rsid w:val="005122F6"/>
    <w:rsid w:val="00523116"/>
    <w:rsid w:val="00535EF4"/>
    <w:rsid w:val="00537E02"/>
    <w:rsid w:val="00541FF5"/>
    <w:rsid w:val="005632A6"/>
    <w:rsid w:val="00566BEB"/>
    <w:rsid w:val="0057713B"/>
    <w:rsid w:val="00577CD4"/>
    <w:rsid w:val="005800C7"/>
    <w:rsid w:val="00580A58"/>
    <w:rsid w:val="00586FDB"/>
    <w:rsid w:val="00595875"/>
    <w:rsid w:val="005A5089"/>
    <w:rsid w:val="005B0F16"/>
    <w:rsid w:val="005B3834"/>
    <w:rsid w:val="005B49EF"/>
    <w:rsid w:val="005D192E"/>
    <w:rsid w:val="005D4810"/>
    <w:rsid w:val="005D51B8"/>
    <w:rsid w:val="005D779B"/>
    <w:rsid w:val="005E327E"/>
    <w:rsid w:val="005F1C3F"/>
    <w:rsid w:val="005F5B71"/>
    <w:rsid w:val="00611368"/>
    <w:rsid w:val="0061548B"/>
    <w:rsid w:val="00622D7A"/>
    <w:rsid w:val="00626BB6"/>
    <w:rsid w:val="00627EA3"/>
    <w:rsid w:val="006445E7"/>
    <w:rsid w:val="006479DF"/>
    <w:rsid w:val="00647B3D"/>
    <w:rsid w:val="0065580F"/>
    <w:rsid w:val="00656B04"/>
    <w:rsid w:val="00660DCB"/>
    <w:rsid w:val="00665A34"/>
    <w:rsid w:val="006719A0"/>
    <w:rsid w:val="006756F7"/>
    <w:rsid w:val="00683BA3"/>
    <w:rsid w:val="006852E9"/>
    <w:rsid w:val="00687102"/>
    <w:rsid w:val="0068718A"/>
    <w:rsid w:val="00697B85"/>
    <w:rsid w:val="006A496E"/>
    <w:rsid w:val="006A5157"/>
    <w:rsid w:val="006A7DF2"/>
    <w:rsid w:val="006C4A7F"/>
    <w:rsid w:val="006C6A25"/>
    <w:rsid w:val="006C7068"/>
    <w:rsid w:val="006D082A"/>
    <w:rsid w:val="006D1413"/>
    <w:rsid w:val="006D3B82"/>
    <w:rsid w:val="006E2C18"/>
    <w:rsid w:val="006F15B4"/>
    <w:rsid w:val="006F1C5D"/>
    <w:rsid w:val="006F2371"/>
    <w:rsid w:val="006F393F"/>
    <w:rsid w:val="007002B9"/>
    <w:rsid w:val="00701688"/>
    <w:rsid w:val="00716912"/>
    <w:rsid w:val="00726C75"/>
    <w:rsid w:val="00730607"/>
    <w:rsid w:val="00744A1E"/>
    <w:rsid w:val="007476A6"/>
    <w:rsid w:val="00751238"/>
    <w:rsid w:val="00752BC8"/>
    <w:rsid w:val="00755AF7"/>
    <w:rsid w:val="0076414C"/>
    <w:rsid w:val="00765555"/>
    <w:rsid w:val="0077060B"/>
    <w:rsid w:val="00771CC6"/>
    <w:rsid w:val="00773425"/>
    <w:rsid w:val="00774256"/>
    <w:rsid w:val="0077689C"/>
    <w:rsid w:val="00777F4F"/>
    <w:rsid w:val="0078017B"/>
    <w:rsid w:val="00781990"/>
    <w:rsid w:val="00782970"/>
    <w:rsid w:val="00794FDC"/>
    <w:rsid w:val="0079658D"/>
    <w:rsid w:val="007A03C9"/>
    <w:rsid w:val="007A60EF"/>
    <w:rsid w:val="007B449C"/>
    <w:rsid w:val="007B6639"/>
    <w:rsid w:val="007B6B2C"/>
    <w:rsid w:val="007B73EF"/>
    <w:rsid w:val="007C0184"/>
    <w:rsid w:val="007C0C4A"/>
    <w:rsid w:val="007C2CEB"/>
    <w:rsid w:val="007C5659"/>
    <w:rsid w:val="007E5480"/>
    <w:rsid w:val="007F0D9A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36DDC"/>
    <w:rsid w:val="00841BF5"/>
    <w:rsid w:val="0084259A"/>
    <w:rsid w:val="0084743A"/>
    <w:rsid w:val="00863E65"/>
    <w:rsid w:val="00865C57"/>
    <w:rsid w:val="00865E76"/>
    <w:rsid w:val="008743E6"/>
    <w:rsid w:val="008806AC"/>
    <w:rsid w:val="008A16AC"/>
    <w:rsid w:val="008A1CF0"/>
    <w:rsid w:val="008A20CF"/>
    <w:rsid w:val="008A50DC"/>
    <w:rsid w:val="008A6B97"/>
    <w:rsid w:val="008B6B81"/>
    <w:rsid w:val="008B7DE4"/>
    <w:rsid w:val="008C271F"/>
    <w:rsid w:val="008D0F9C"/>
    <w:rsid w:val="008D78C7"/>
    <w:rsid w:val="008E18C8"/>
    <w:rsid w:val="008E627D"/>
    <w:rsid w:val="008F0241"/>
    <w:rsid w:val="008F2627"/>
    <w:rsid w:val="008F40E8"/>
    <w:rsid w:val="008F4DB5"/>
    <w:rsid w:val="008F57DF"/>
    <w:rsid w:val="008F6A04"/>
    <w:rsid w:val="0090110D"/>
    <w:rsid w:val="00911D80"/>
    <w:rsid w:val="00912362"/>
    <w:rsid w:val="00913086"/>
    <w:rsid w:val="0092115C"/>
    <w:rsid w:val="00926284"/>
    <w:rsid w:val="00932BD6"/>
    <w:rsid w:val="00934530"/>
    <w:rsid w:val="009357A3"/>
    <w:rsid w:val="009365DF"/>
    <w:rsid w:val="00937E8A"/>
    <w:rsid w:val="009505CF"/>
    <w:rsid w:val="009573E0"/>
    <w:rsid w:val="009606FA"/>
    <w:rsid w:val="00962739"/>
    <w:rsid w:val="0097242E"/>
    <w:rsid w:val="009767EF"/>
    <w:rsid w:val="00976E09"/>
    <w:rsid w:val="00977CF6"/>
    <w:rsid w:val="0098342C"/>
    <w:rsid w:val="009836CF"/>
    <w:rsid w:val="009B421D"/>
    <w:rsid w:val="009D1327"/>
    <w:rsid w:val="009D4213"/>
    <w:rsid w:val="009D46D7"/>
    <w:rsid w:val="009E0025"/>
    <w:rsid w:val="009E0DC8"/>
    <w:rsid w:val="009E4DC0"/>
    <w:rsid w:val="009E556C"/>
    <w:rsid w:val="009E63D0"/>
    <w:rsid w:val="00A01CEC"/>
    <w:rsid w:val="00A06100"/>
    <w:rsid w:val="00A06F34"/>
    <w:rsid w:val="00A11248"/>
    <w:rsid w:val="00A144AE"/>
    <w:rsid w:val="00A14F25"/>
    <w:rsid w:val="00A22B8B"/>
    <w:rsid w:val="00A334C2"/>
    <w:rsid w:val="00A34260"/>
    <w:rsid w:val="00A34772"/>
    <w:rsid w:val="00A41F00"/>
    <w:rsid w:val="00A520FC"/>
    <w:rsid w:val="00A53306"/>
    <w:rsid w:val="00A540D2"/>
    <w:rsid w:val="00A62F98"/>
    <w:rsid w:val="00A6399F"/>
    <w:rsid w:val="00A9254C"/>
    <w:rsid w:val="00A94B2A"/>
    <w:rsid w:val="00A96055"/>
    <w:rsid w:val="00AA0A89"/>
    <w:rsid w:val="00AA5D1E"/>
    <w:rsid w:val="00AB135C"/>
    <w:rsid w:val="00AB35D2"/>
    <w:rsid w:val="00AB755C"/>
    <w:rsid w:val="00AC41A2"/>
    <w:rsid w:val="00AD2C2E"/>
    <w:rsid w:val="00AE4D67"/>
    <w:rsid w:val="00AE6127"/>
    <w:rsid w:val="00AF1670"/>
    <w:rsid w:val="00AF34B8"/>
    <w:rsid w:val="00AF7FF5"/>
    <w:rsid w:val="00B02D28"/>
    <w:rsid w:val="00B12061"/>
    <w:rsid w:val="00B1360B"/>
    <w:rsid w:val="00B13B36"/>
    <w:rsid w:val="00B20297"/>
    <w:rsid w:val="00B214DD"/>
    <w:rsid w:val="00B25DF3"/>
    <w:rsid w:val="00B3075B"/>
    <w:rsid w:val="00B315E9"/>
    <w:rsid w:val="00B33E73"/>
    <w:rsid w:val="00B364FE"/>
    <w:rsid w:val="00B4284E"/>
    <w:rsid w:val="00B45EAB"/>
    <w:rsid w:val="00B5079A"/>
    <w:rsid w:val="00B53B4A"/>
    <w:rsid w:val="00B53BF8"/>
    <w:rsid w:val="00B548DB"/>
    <w:rsid w:val="00B6278D"/>
    <w:rsid w:val="00B64CD1"/>
    <w:rsid w:val="00B65DA3"/>
    <w:rsid w:val="00B660B0"/>
    <w:rsid w:val="00B66810"/>
    <w:rsid w:val="00B66929"/>
    <w:rsid w:val="00B66BB6"/>
    <w:rsid w:val="00B713AF"/>
    <w:rsid w:val="00B848BD"/>
    <w:rsid w:val="00B86FC1"/>
    <w:rsid w:val="00B92EA3"/>
    <w:rsid w:val="00B948E0"/>
    <w:rsid w:val="00BA13A8"/>
    <w:rsid w:val="00BA13ED"/>
    <w:rsid w:val="00BA2ACE"/>
    <w:rsid w:val="00BA4376"/>
    <w:rsid w:val="00BB1476"/>
    <w:rsid w:val="00BB3A7E"/>
    <w:rsid w:val="00BC4AAB"/>
    <w:rsid w:val="00BC4BA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214B6"/>
    <w:rsid w:val="00C21C44"/>
    <w:rsid w:val="00C310CD"/>
    <w:rsid w:val="00C31910"/>
    <w:rsid w:val="00C348A2"/>
    <w:rsid w:val="00C53567"/>
    <w:rsid w:val="00C564BA"/>
    <w:rsid w:val="00C62FDE"/>
    <w:rsid w:val="00C6439D"/>
    <w:rsid w:val="00C71D0A"/>
    <w:rsid w:val="00C746D4"/>
    <w:rsid w:val="00C74C1D"/>
    <w:rsid w:val="00C7625A"/>
    <w:rsid w:val="00C769DB"/>
    <w:rsid w:val="00C76F19"/>
    <w:rsid w:val="00C869E5"/>
    <w:rsid w:val="00C87A5C"/>
    <w:rsid w:val="00C92BF0"/>
    <w:rsid w:val="00CA208E"/>
    <w:rsid w:val="00CA3A4E"/>
    <w:rsid w:val="00CB33DE"/>
    <w:rsid w:val="00CB4790"/>
    <w:rsid w:val="00CB5AF2"/>
    <w:rsid w:val="00CC21DC"/>
    <w:rsid w:val="00CC797C"/>
    <w:rsid w:val="00CD3D13"/>
    <w:rsid w:val="00CE66AE"/>
    <w:rsid w:val="00D02335"/>
    <w:rsid w:val="00D05350"/>
    <w:rsid w:val="00D41095"/>
    <w:rsid w:val="00D434C3"/>
    <w:rsid w:val="00D4659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A170C"/>
    <w:rsid w:val="00DA1C91"/>
    <w:rsid w:val="00DA377D"/>
    <w:rsid w:val="00DB0798"/>
    <w:rsid w:val="00DB3113"/>
    <w:rsid w:val="00DB798B"/>
    <w:rsid w:val="00DB7BB8"/>
    <w:rsid w:val="00DC01CF"/>
    <w:rsid w:val="00DC30FD"/>
    <w:rsid w:val="00DC5ED6"/>
    <w:rsid w:val="00DE1C26"/>
    <w:rsid w:val="00DF18AF"/>
    <w:rsid w:val="00E121C1"/>
    <w:rsid w:val="00E14804"/>
    <w:rsid w:val="00E313FD"/>
    <w:rsid w:val="00E4301A"/>
    <w:rsid w:val="00E431F3"/>
    <w:rsid w:val="00E47294"/>
    <w:rsid w:val="00E50154"/>
    <w:rsid w:val="00E50471"/>
    <w:rsid w:val="00E52D37"/>
    <w:rsid w:val="00E5416A"/>
    <w:rsid w:val="00E701EB"/>
    <w:rsid w:val="00E73BFD"/>
    <w:rsid w:val="00E742C1"/>
    <w:rsid w:val="00E74EA1"/>
    <w:rsid w:val="00E7702D"/>
    <w:rsid w:val="00E836BC"/>
    <w:rsid w:val="00EA7671"/>
    <w:rsid w:val="00EA7C2C"/>
    <w:rsid w:val="00EB0715"/>
    <w:rsid w:val="00EB1E6D"/>
    <w:rsid w:val="00EB5B23"/>
    <w:rsid w:val="00EB7E0A"/>
    <w:rsid w:val="00EC220A"/>
    <w:rsid w:val="00EC4D4E"/>
    <w:rsid w:val="00EC5DDD"/>
    <w:rsid w:val="00ED1A2E"/>
    <w:rsid w:val="00EE2F45"/>
    <w:rsid w:val="00EE3AC7"/>
    <w:rsid w:val="00EE70FE"/>
    <w:rsid w:val="00F00622"/>
    <w:rsid w:val="00F04673"/>
    <w:rsid w:val="00F0607A"/>
    <w:rsid w:val="00F0664A"/>
    <w:rsid w:val="00F10B9D"/>
    <w:rsid w:val="00F27075"/>
    <w:rsid w:val="00F34DBA"/>
    <w:rsid w:val="00F401C1"/>
    <w:rsid w:val="00F426CF"/>
    <w:rsid w:val="00F44FC1"/>
    <w:rsid w:val="00F50992"/>
    <w:rsid w:val="00F5129B"/>
    <w:rsid w:val="00F60497"/>
    <w:rsid w:val="00F62B1A"/>
    <w:rsid w:val="00F64F3B"/>
    <w:rsid w:val="00F65282"/>
    <w:rsid w:val="00F67358"/>
    <w:rsid w:val="00F83000"/>
    <w:rsid w:val="00F850C1"/>
    <w:rsid w:val="00F854AC"/>
    <w:rsid w:val="00F8593D"/>
    <w:rsid w:val="00F87DAA"/>
    <w:rsid w:val="00F9080A"/>
    <w:rsid w:val="00F91D71"/>
    <w:rsid w:val="00F92502"/>
    <w:rsid w:val="00F97E8C"/>
    <w:rsid w:val="00FA154A"/>
    <w:rsid w:val="00FC04A6"/>
    <w:rsid w:val="00FC0F30"/>
    <w:rsid w:val="00FC28EE"/>
    <w:rsid w:val="00FD2B88"/>
    <w:rsid w:val="00FD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6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881A9607C4E4B188DFA1CBD1DFC63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054057-40DB-4FC1-956B-ADCEF4DDA7EC}"/>
      </w:docPartPr>
      <w:docPartBody>
        <w:p w:rsidR="009243D0" w:rsidRDefault="005F3F6B" w:rsidP="005F3F6B">
          <w:pPr>
            <w:pStyle w:val="2881A9607C4E4B188DFA1CBD1DFC630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44E906ECEAEA4FC8881DCAAE0ED01A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C2DCA8-08AE-436B-857C-D35C2C25DBD0}"/>
      </w:docPartPr>
      <w:docPartBody>
        <w:p w:rsidR="009243D0" w:rsidRDefault="005F3F6B" w:rsidP="005F3F6B">
          <w:pPr>
            <w:pStyle w:val="44E906ECEAEA4FC8881DCAAE0ED01AB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965D4EA4DA2B44109D58AB5257E379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7ED4AE-4869-438F-A379-C30038A2A08C}"/>
      </w:docPartPr>
      <w:docPartBody>
        <w:p w:rsidR="009243D0" w:rsidRDefault="005F3F6B" w:rsidP="005F3F6B">
          <w:pPr>
            <w:pStyle w:val="965D4EA4DA2B44109D58AB5257E3795E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EB6DF51DFB05441ABB77207B678EE1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122C68-F138-4C44-B724-137531BC6E29}"/>
      </w:docPartPr>
      <w:docPartBody>
        <w:p w:rsidR="009243D0" w:rsidRDefault="005F3F6B" w:rsidP="005F3F6B">
          <w:pPr>
            <w:pStyle w:val="EB6DF51DFB05441ABB77207B678EE1E2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1E0E7318BC3546C1B8647D0B8677A9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E08539-1DC2-4F65-8E59-4B5EF6F87CB5}"/>
      </w:docPartPr>
      <w:docPartBody>
        <w:p w:rsidR="009243D0" w:rsidRDefault="005F3F6B" w:rsidP="005F3F6B">
          <w:pPr>
            <w:pStyle w:val="1E0E7318BC3546C1B8647D0B8677A9B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877109EA86674FC4B47D68DF0DF757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5BEC36-5893-4923-8C0B-D70CA4C12F54}"/>
      </w:docPartPr>
      <w:docPartBody>
        <w:p w:rsidR="009243D0" w:rsidRDefault="005F3F6B" w:rsidP="005F3F6B">
          <w:pPr>
            <w:pStyle w:val="877109EA86674FC4B47D68DF0DF7577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7FF5C6C2E3BB4BDEB35E22817B2EFF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E63E6B-EDF7-4369-9003-62D85064EC7A}"/>
      </w:docPartPr>
      <w:docPartBody>
        <w:p w:rsidR="009243D0" w:rsidRDefault="005F3F6B" w:rsidP="005F3F6B">
          <w:pPr>
            <w:pStyle w:val="7FF5C6C2E3BB4BDEB35E22817B2EFFEB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32EA262FA13646A189A1765EAEF1C1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76333E-5EC3-4DDB-875A-7127CE4668F5}"/>
      </w:docPartPr>
      <w:docPartBody>
        <w:p w:rsidR="009243D0" w:rsidRDefault="005F3F6B" w:rsidP="005F3F6B">
          <w:pPr>
            <w:pStyle w:val="32EA262FA13646A189A1765EAEF1C1F3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F6B"/>
    <w:rsid w:val="000B06BA"/>
    <w:rsid w:val="00244D6C"/>
    <w:rsid w:val="00291418"/>
    <w:rsid w:val="002B53DD"/>
    <w:rsid w:val="00334D38"/>
    <w:rsid w:val="004A3B9E"/>
    <w:rsid w:val="004B67B2"/>
    <w:rsid w:val="005F3F6B"/>
    <w:rsid w:val="006A51F8"/>
    <w:rsid w:val="006F0A8C"/>
    <w:rsid w:val="007375BB"/>
    <w:rsid w:val="007474EE"/>
    <w:rsid w:val="00755804"/>
    <w:rsid w:val="007A276F"/>
    <w:rsid w:val="0082308E"/>
    <w:rsid w:val="009243D0"/>
    <w:rsid w:val="0095012E"/>
    <w:rsid w:val="00AE7532"/>
    <w:rsid w:val="00B03BBE"/>
    <w:rsid w:val="00BC4C1F"/>
    <w:rsid w:val="00C25D11"/>
    <w:rsid w:val="00C5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5F3F6B"/>
    <w:rPr>
      <w:color w:val="808080"/>
    </w:rPr>
  </w:style>
  <w:style w:type="paragraph" w:customStyle="1" w:styleId="2881A9607C4E4B188DFA1CBD1DFC6301">
    <w:name w:val="2881A9607C4E4B188DFA1CBD1DFC6301"/>
    <w:rsid w:val="005F3F6B"/>
  </w:style>
  <w:style w:type="paragraph" w:customStyle="1" w:styleId="44E906ECEAEA4FC8881DCAAE0ED01AB1">
    <w:name w:val="44E906ECEAEA4FC8881DCAAE0ED01AB1"/>
    <w:rsid w:val="005F3F6B"/>
  </w:style>
  <w:style w:type="paragraph" w:customStyle="1" w:styleId="965D4EA4DA2B44109D58AB5257E3795E">
    <w:name w:val="965D4EA4DA2B44109D58AB5257E3795E"/>
    <w:rsid w:val="005F3F6B"/>
  </w:style>
  <w:style w:type="paragraph" w:customStyle="1" w:styleId="EB6DF51DFB05441ABB77207B678EE1E2">
    <w:name w:val="EB6DF51DFB05441ABB77207B678EE1E2"/>
    <w:rsid w:val="005F3F6B"/>
  </w:style>
  <w:style w:type="paragraph" w:customStyle="1" w:styleId="1E0E7318BC3546C1B8647D0B8677A9BD">
    <w:name w:val="1E0E7318BC3546C1B8647D0B8677A9BD"/>
    <w:rsid w:val="005F3F6B"/>
  </w:style>
  <w:style w:type="paragraph" w:customStyle="1" w:styleId="877109EA86674FC4B47D68DF0DF7577D">
    <w:name w:val="877109EA86674FC4B47D68DF0DF7577D"/>
    <w:rsid w:val="005F3F6B"/>
  </w:style>
  <w:style w:type="paragraph" w:customStyle="1" w:styleId="15A52B388133467690E73BAD26A11B19">
    <w:name w:val="15A52B388133467690E73BAD26A11B19"/>
    <w:rsid w:val="005F3F6B"/>
  </w:style>
  <w:style w:type="paragraph" w:customStyle="1" w:styleId="7FF5C6C2E3BB4BDEB35E22817B2EFFEB">
    <w:name w:val="7FF5C6C2E3BB4BDEB35E22817B2EFFEB"/>
    <w:rsid w:val="005F3F6B"/>
  </w:style>
  <w:style w:type="paragraph" w:customStyle="1" w:styleId="32EA262FA13646A189A1765EAEF1C1F3">
    <w:name w:val="32EA262FA13646A189A1765EAEF1C1F3"/>
    <w:rsid w:val="005F3F6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5F3F6B"/>
    <w:rPr>
      <w:color w:val="808080"/>
    </w:rPr>
  </w:style>
  <w:style w:type="paragraph" w:customStyle="1" w:styleId="2881A9607C4E4B188DFA1CBD1DFC6301">
    <w:name w:val="2881A9607C4E4B188DFA1CBD1DFC6301"/>
    <w:rsid w:val="005F3F6B"/>
  </w:style>
  <w:style w:type="paragraph" w:customStyle="1" w:styleId="44E906ECEAEA4FC8881DCAAE0ED01AB1">
    <w:name w:val="44E906ECEAEA4FC8881DCAAE0ED01AB1"/>
    <w:rsid w:val="005F3F6B"/>
  </w:style>
  <w:style w:type="paragraph" w:customStyle="1" w:styleId="965D4EA4DA2B44109D58AB5257E3795E">
    <w:name w:val="965D4EA4DA2B44109D58AB5257E3795E"/>
    <w:rsid w:val="005F3F6B"/>
  </w:style>
  <w:style w:type="paragraph" w:customStyle="1" w:styleId="EB6DF51DFB05441ABB77207B678EE1E2">
    <w:name w:val="EB6DF51DFB05441ABB77207B678EE1E2"/>
    <w:rsid w:val="005F3F6B"/>
  </w:style>
  <w:style w:type="paragraph" w:customStyle="1" w:styleId="1E0E7318BC3546C1B8647D0B8677A9BD">
    <w:name w:val="1E0E7318BC3546C1B8647D0B8677A9BD"/>
    <w:rsid w:val="005F3F6B"/>
  </w:style>
  <w:style w:type="paragraph" w:customStyle="1" w:styleId="877109EA86674FC4B47D68DF0DF7577D">
    <w:name w:val="877109EA86674FC4B47D68DF0DF7577D"/>
    <w:rsid w:val="005F3F6B"/>
  </w:style>
  <w:style w:type="paragraph" w:customStyle="1" w:styleId="15A52B388133467690E73BAD26A11B19">
    <w:name w:val="15A52B388133467690E73BAD26A11B19"/>
    <w:rsid w:val="005F3F6B"/>
  </w:style>
  <w:style w:type="paragraph" w:customStyle="1" w:styleId="7FF5C6C2E3BB4BDEB35E22817B2EFFEB">
    <w:name w:val="7FF5C6C2E3BB4BDEB35E22817B2EFFEB"/>
    <w:rsid w:val="005F3F6B"/>
  </w:style>
  <w:style w:type="paragraph" w:customStyle="1" w:styleId="32EA262FA13646A189A1765EAEF1C1F3">
    <w:name w:val="32EA262FA13646A189A1765EAEF1C1F3"/>
    <w:rsid w:val="005F3F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C91EC-A0C8-46BE-A088-A946855F4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16</Pages>
  <Words>1323</Words>
  <Characters>7545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8851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CKO</cp:lastModifiedBy>
  <cp:revision>28</cp:revision>
  <cp:lastPrinted>2015-02-05T16:33:00Z</cp:lastPrinted>
  <dcterms:created xsi:type="dcterms:W3CDTF">2015-02-05T09:40:00Z</dcterms:created>
  <dcterms:modified xsi:type="dcterms:W3CDTF">2015-07-16T13:58:00Z</dcterms:modified>
</cp:coreProperties>
</file>